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3C2776">
      <w:pPr>
        <w:pStyle w:val="Nzov"/>
        <w:pBdr>
          <w:bottom w:val="single" w:sz="8" w:space="1" w:color="5F497A"/>
        </w:pBdr>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Poskytovateľ: </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Úrad vlády </w:t>
      </w:r>
      <w:r w:rsidR="007A75DE" w:rsidRPr="00AD5119">
        <w:rPr>
          <w:rFonts w:asciiTheme="minorHAnsi" w:hAnsiTheme="minorHAnsi"/>
        </w:rPr>
        <w:t>Slovenskej republiky (ďalej aj „Úrad vlády SR“ alebo „ÚV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700301" w:rsidRPr="00AD5119">
        <w:rPr>
          <w:rFonts w:asciiTheme="minorHAnsi" w:hAnsiTheme="minorHAnsi" w:cstheme="minorHAnsi"/>
        </w:rPr>
        <w:t>Námestie slobody 1, 813 70 Bratislava, Slovenská republika</w:t>
      </w:r>
      <w:r w:rsidR="00700301" w:rsidRPr="005E75DE">
        <w:rPr>
          <w:rFonts w:asciiTheme="minorHAnsi" w:hAnsiTheme="minorHAnsi"/>
          <w:b/>
        </w:rPr>
        <w:t xml:space="preserve"> </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Pr="005E75DE"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ins w:id="0" w:author="Autor">
        <w:r w:rsidR="00182BAE">
          <w:rPr>
            <w:rFonts w:asciiTheme="minorHAnsi" w:hAnsiTheme="minorHAnsi"/>
          </w:rPr>
          <w:t>Európskej únie (v texte aj „</w:t>
        </w:r>
      </w:ins>
      <w:r w:rsidRPr="00AD5119">
        <w:rPr>
          <w:rFonts w:asciiTheme="minorHAnsi" w:hAnsiTheme="minorHAnsi"/>
        </w:rPr>
        <w:t>EÚ</w:t>
      </w:r>
      <w:ins w:id="1" w:author="Autor">
        <w:r w:rsidR="00182BAE">
          <w:rPr>
            <w:rFonts w:asciiTheme="minorHAnsi" w:hAnsiTheme="minorHAnsi"/>
          </w:rPr>
          <w:t>“)</w:t>
        </w:r>
      </w:ins>
      <w:r w:rsidRPr="00AD5119">
        <w:rPr>
          <w:rFonts w:asciiTheme="minorHAnsi" w:hAnsiTheme="minorHAnsi"/>
        </w:rPr>
        <w:t xml:space="preserve"> v rámci vyzvania je </w:t>
      </w:r>
      <w:del w:id="2" w:author="Autor">
        <w:r w:rsidR="004E0842" w:rsidRPr="005027B4" w:rsidDel="004F162A">
          <w:rPr>
            <w:rFonts w:asciiTheme="minorHAnsi" w:hAnsiTheme="minorHAnsi"/>
            <w:b/>
          </w:rPr>
          <w:delText>3 153 990,00</w:delText>
        </w:r>
      </w:del>
      <w:ins w:id="3" w:author="Autor">
        <w:r w:rsidR="004F162A">
          <w:rPr>
            <w:rFonts w:asciiTheme="minorHAnsi" w:hAnsiTheme="minorHAnsi"/>
            <w:b/>
          </w:rPr>
          <w:t>3 270 990,00</w:t>
        </w:r>
      </w:ins>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 xml:space="preserve">Organizácia štátnej </w:t>
            </w:r>
            <w:r w:rsidRPr="005027B4">
              <w:rPr>
                <w:rFonts w:asciiTheme="minorHAnsi" w:hAnsiTheme="minorHAnsi"/>
                <w:color w:val="000000"/>
                <w:lang w:eastAsia="sk-SK"/>
              </w:rPr>
              <w:lastRenderedPageBreak/>
              <w:t>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lastRenderedPageBreak/>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prijímateľa - </w:t>
      </w:r>
      <w:r w:rsidR="0062678C" w:rsidRPr="005027B4">
        <w:rPr>
          <w:rFonts w:asciiTheme="minorHAnsi" w:hAnsiTheme="minorHAnsi"/>
          <w:b/>
          <w:bCs/>
          <w:iCs/>
          <w:sz w:val="22"/>
          <w:szCs w:val="22"/>
        </w:rPr>
        <w:t>Ú</w:t>
      </w:r>
      <w:r w:rsidR="007A75DE" w:rsidRPr="005027B4">
        <w:rPr>
          <w:rFonts w:asciiTheme="minorHAnsi" w:hAnsiTheme="minorHAnsi"/>
          <w:b/>
          <w:bCs/>
          <w:iCs/>
          <w:sz w:val="22"/>
          <w:szCs w:val="22"/>
        </w:rPr>
        <w:t xml:space="preserve">radu podpredsedu vlády Slovenskej republiky pre investície a informatizáciu </w:t>
      </w:r>
      <w:r w:rsidRPr="005027B4">
        <w:rPr>
          <w:rFonts w:asciiTheme="minorHAnsi" w:hAnsiTheme="minorHAnsi"/>
          <w:b/>
          <w:bCs/>
          <w:iCs/>
          <w:sz w:val="22"/>
          <w:szCs w:val="22"/>
        </w:rPr>
        <w:t>(</w:t>
      </w:r>
      <w:r w:rsidR="007A75DE" w:rsidRPr="005027B4">
        <w:rPr>
          <w:rFonts w:asciiTheme="minorHAnsi" w:hAnsiTheme="minorHAnsi"/>
          <w:b/>
          <w:bCs/>
          <w:iCs/>
          <w:sz w:val="22"/>
          <w:szCs w:val="22"/>
        </w:rPr>
        <w:t>ďalej aj „ÚP</w:t>
      </w:r>
      <w:r w:rsidR="00965333" w:rsidRPr="005027B4">
        <w:rPr>
          <w:rFonts w:asciiTheme="minorHAnsi" w:hAnsiTheme="minorHAnsi"/>
          <w:b/>
          <w:bCs/>
          <w:iCs/>
          <w:sz w:val="22"/>
          <w:szCs w:val="22"/>
        </w:rPr>
        <w:t>P</w:t>
      </w:r>
      <w:r w:rsidR="007A75DE" w:rsidRPr="005027B4">
        <w:rPr>
          <w:rFonts w:asciiTheme="minorHAnsi" w:hAnsiTheme="minorHAnsi"/>
          <w:b/>
          <w:bCs/>
          <w:iCs/>
          <w:sz w:val="22"/>
          <w:szCs w:val="22"/>
        </w:rPr>
        <w:t>VII</w:t>
      </w:r>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Časový harmonogram konania o ŽoNFP</w:t>
      </w:r>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 všetkými prílohami)</w:t>
      </w:r>
      <w:r w:rsidR="000B7709">
        <w:rPr>
          <w:rFonts w:asciiTheme="minorHAnsi" w:hAnsiTheme="minorHAnsi"/>
          <w:sz w:val="22"/>
          <w:szCs w:val="22"/>
        </w:rPr>
        <w:t xml:space="preserve"> </w:t>
      </w:r>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Úrad vlády Slovenskej republiky </w:t>
      </w:r>
    </w:p>
    <w:p w:rsidR="002D36E8" w:rsidRPr="005E75DE" w:rsidRDefault="000B7709" w:rsidP="005E75DE">
      <w:pPr>
        <w:spacing w:before="120" w:after="120" w:line="240" w:lineRule="auto"/>
        <w:ind w:left="426" w:firstLine="357"/>
        <w:contextualSpacing/>
        <w:jc w:val="both"/>
        <w:rPr>
          <w:rFonts w:asciiTheme="minorHAnsi" w:hAnsiTheme="minorHAnsi"/>
        </w:rPr>
      </w:pPr>
      <w:r>
        <w:rPr>
          <w:rFonts w:asciiTheme="minorHAnsi" w:hAnsiTheme="minorHAnsi"/>
        </w:rPr>
        <w:t>Riadiaci orgán pre OP TP</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2D36E8" w:rsidRPr="005027B4" w:rsidRDefault="002D36E8" w:rsidP="005E75DE">
      <w:pPr>
        <w:pStyle w:val="Odsekzoznamu"/>
        <w:numPr>
          <w:ilvl w:val="1"/>
          <w:numId w:val="6"/>
        </w:numPr>
        <w:spacing w:before="120" w:after="120"/>
        <w:jc w:val="both"/>
        <w:rPr>
          <w:rFonts w:asciiTheme="minorHAnsi" w:hAnsiTheme="minorHAnsi"/>
          <w:sz w:val="22"/>
          <w:szCs w:val="22"/>
        </w:rPr>
      </w:pPr>
      <w:r w:rsidRPr="005027B4">
        <w:rPr>
          <w:rFonts w:asciiTheme="minorHAnsi" w:hAnsiTheme="minorHAnsi"/>
          <w:sz w:val="22"/>
          <w:szCs w:val="22"/>
        </w:rPr>
        <w:t>v čase od 8.00 hod. do 15.00 hod. (obedňajšia prestávka 11.45-12.15 hod):</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podateľňa Úradu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v čase od 8.30 hod. do 14.30 hod.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Úrad vlády Slovenskej republiky</w:t>
      </w:r>
    </w:p>
    <w:p w:rsidR="002D36E8" w:rsidRPr="005E75DE" w:rsidRDefault="00F81FAC" w:rsidP="005E75DE">
      <w:pPr>
        <w:spacing w:before="120" w:after="120" w:line="240" w:lineRule="auto"/>
        <w:ind w:left="426" w:firstLine="357"/>
        <w:contextualSpacing/>
        <w:jc w:val="both"/>
        <w:rPr>
          <w:rFonts w:asciiTheme="minorHAnsi" w:hAnsiTheme="minorHAnsi"/>
        </w:rPr>
      </w:pPr>
      <w:r>
        <w:rPr>
          <w:rFonts w:asciiTheme="minorHAnsi" w:hAnsiTheme="minorHAnsi"/>
        </w:rPr>
        <w:t>Riadiaci orgán pre OP TP</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5E75DE">
      <w:pPr>
        <w:spacing w:before="120" w:after="120" w:line="240" w:lineRule="auto"/>
        <w:ind w:left="426" w:firstLine="357"/>
        <w:contextualSpacing/>
        <w:jc w:val="both"/>
        <w:rPr>
          <w:rFonts w:asciiTheme="minorHAnsi" w:hAnsiTheme="minorHAnsi"/>
        </w:rPr>
      </w:pPr>
      <w:r>
        <w:rPr>
          <w:rFonts w:asciiTheme="minorHAnsi" w:hAnsiTheme="minorHAnsi"/>
        </w:rPr>
        <w:t>Dunajská 68</w:t>
      </w:r>
    </w:p>
    <w:p w:rsidR="00C83DE8" w:rsidRDefault="00AB1E80"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r w:rsidR="00C83DE8" w:rsidRPr="00AD5119">
        <w:rPr>
          <w:rFonts w:asciiTheme="minorHAnsi" w:hAnsiTheme="minorHAnsi"/>
        </w:rPr>
        <w:t xml:space="preserve"> </w:t>
      </w:r>
      <w:r w:rsidR="00F81FAC">
        <w:rPr>
          <w:rFonts w:asciiTheme="minorHAnsi" w:hAnsiTheme="minorHAnsi"/>
        </w:rPr>
        <w:t>1</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 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 xml:space="preserve">(ďalej aj </w:t>
      </w:r>
      <w:r w:rsidR="009F06BF">
        <w:rPr>
          <w:rFonts w:asciiTheme="minorHAnsi" w:hAnsiTheme="minorHAnsi"/>
          <w:sz w:val="22"/>
          <w:szCs w:val="22"/>
        </w:rPr>
        <w:t>„</w:t>
      </w:r>
      <w:r w:rsidR="005027B4">
        <w:rPr>
          <w:rFonts w:asciiTheme="minorHAnsi" w:hAnsiTheme="minorHAnsi"/>
          <w:sz w:val="22"/>
          <w:szCs w:val="22"/>
        </w:rPr>
        <w:t xml:space="preserve">ÚP VS“) </w:t>
      </w:r>
      <w:r w:rsidRPr="005E75DE">
        <w:rPr>
          <w:rFonts w:asciiTheme="minorHAnsi" w:hAnsiTheme="minorHAnsi"/>
          <w:sz w:val="22"/>
          <w:szCs w:val="22"/>
        </w:rPr>
        <w:t>do elektronickej schránky RO OP TP (</w:t>
      </w:r>
      <w:r w:rsidR="009F06BF">
        <w:rPr>
          <w:rFonts w:asciiTheme="minorHAnsi" w:hAnsiTheme="minorHAnsi"/>
          <w:sz w:val="22"/>
          <w:szCs w:val="22"/>
        </w:rPr>
        <w:t xml:space="preserve">ÚP VS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špeciálna služba ÚV 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 xml:space="preserve">jedným z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 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C83DE8" w:rsidRPr="00AD5119" w:rsidRDefault="00C83DE8"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ÚV 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sídle Úradu vlády Slovenskej republiky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0410D3">
      <w:pPr>
        <w:pStyle w:val="Default"/>
        <w:spacing w:before="120"/>
        <w:ind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0410D3">
      <w:pPr>
        <w:pStyle w:val="Default"/>
        <w:spacing w:before="120"/>
        <w:ind w:firstLine="708"/>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0410D3">
      <w:pPr>
        <w:pStyle w:val="Default"/>
        <w:spacing w:before="120"/>
        <w:ind w:left="284" w:firstLine="424"/>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3" w:history="1">
        <w:r w:rsidR="00AA49FC" w:rsidRPr="000410D3">
          <w:rPr>
            <w:rStyle w:val="Hypertextovprepojenie"/>
            <w:rFonts w:asciiTheme="minorHAnsi" w:eastAsiaTheme="minorHAnsi" w:hAnsiTheme="minorHAnsi" w:cstheme="minorHAnsi"/>
            <w:sz w:val="22"/>
            <w:szCs w:val="22"/>
          </w:rPr>
          <w:t>projektyoptp@vlada.gov.sk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693CE3" w:rsidP="000410D3">
      <w:pPr>
        <w:pStyle w:val="Default"/>
        <w:ind w:left="424" w:firstLine="284"/>
        <w:rPr>
          <w:rFonts w:asciiTheme="minorHAnsi" w:eastAsiaTheme="minorHAnsi" w:hAnsiTheme="minorHAnsi" w:cs="Times New Roman"/>
          <w:sz w:val="22"/>
          <w:szCs w:val="22"/>
        </w:rPr>
      </w:pPr>
      <w:r w:rsidRPr="00442F01">
        <w:rPr>
          <w:rFonts w:asciiTheme="minorHAnsi" w:hAnsiTheme="minorHAnsi" w:cs="Times New Roman"/>
          <w:sz w:val="22"/>
          <w:szCs w:val="22"/>
        </w:rPr>
        <w:t>Riadiaci orgán pre OP TP</w:t>
      </w:r>
      <w:r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Námestie slobody 1 </w:t>
      </w:r>
    </w:p>
    <w:p w:rsidR="003A2C31" w:rsidRPr="005027B4" w:rsidRDefault="00F678E1" w:rsidP="000410D3">
      <w:pPr>
        <w:pStyle w:val="Default"/>
        <w:numPr>
          <w:ilvl w:val="0"/>
          <w:numId w:val="8"/>
        </w:numPr>
        <w:ind w:left="106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70</w:t>
      </w:r>
      <w:r w:rsidR="003A2C31" w:rsidRPr="005027B4">
        <w:rPr>
          <w:rFonts w:asciiTheme="minorHAnsi" w:eastAsiaTheme="minorHAnsi" w:hAnsiTheme="minorHAnsi" w:cs="Times New Roman"/>
          <w:sz w:val="22"/>
          <w:szCs w:val="22"/>
        </w:rPr>
        <w:t xml:space="preserve"> Bratislava 15</w:t>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8.30 hod. do 14.30 hod. na kontaktnej adrese: </w:t>
      </w:r>
    </w:p>
    <w:p w:rsidR="009446DF" w:rsidRPr="005027B4" w:rsidRDefault="009446DF" w:rsidP="003A2C31">
      <w:pPr>
        <w:pStyle w:val="Default"/>
        <w:ind w:left="284"/>
        <w:rPr>
          <w:rFonts w:asciiTheme="minorHAnsi" w:eastAsiaTheme="minorHAnsi" w:hAnsiTheme="minorHAnsi" w:cs="Times New Roman"/>
          <w:sz w:val="22"/>
          <w:szCs w:val="22"/>
        </w:rPr>
      </w:pP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693CE3" w:rsidRDefault="00693CE3" w:rsidP="000410D3">
      <w:pPr>
        <w:pStyle w:val="Default"/>
        <w:ind w:left="708"/>
        <w:rPr>
          <w:rFonts w:asciiTheme="minorHAnsi" w:hAnsiTheme="minorHAnsi" w:cs="Times New Roman"/>
          <w:sz w:val="22"/>
          <w:szCs w:val="22"/>
        </w:rPr>
      </w:pPr>
      <w:r w:rsidRPr="00442F01">
        <w:rPr>
          <w:rFonts w:asciiTheme="minorHAnsi" w:hAnsiTheme="minorHAnsi" w:cs="Times New Roman"/>
          <w:sz w:val="22"/>
          <w:szCs w:val="22"/>
        </w:rPr>
        <w:t>Riadiaci orgán pre OP TP</w:t>
      </w:r>
      <w:r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r w:rsidR="00693CE3">
        <w:rPr>
          <w:rFonts w:asciiTheme="minorHAnsi" w:eastAsiaTheme="minorHAnsi" w:hAnsiTheme="minorHAnsi" w:cs="Times New Roman"/>
          <w:sz w:val="22"/>
          <w:szCs w:val="22"/>
        </w:rPr>
        <w:t xml:space="preserve"> 1</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3C2776">
      <w:pPr>
        <w:pStyle w:val="Odsekzoznamu1"/>
        <w:numPr>
          <w:ilvl w:val="1"/>
          <w:numId w:val="1"/>
        </w:numPr>
        <w:spacing w:before="240" w:after="240" w:line="276" w:lineRule="auto"/>
        <w:ind w:left="792"/>
        <w:rPr>
          <w:rFonts w:asciiTheme="minorHAnsi" w:hAnsiTheme="minorHAnsi"/>
        </w:rPr>
      </w:pPr>
      <w:r w:rsidRPr="005E75DE">
        <w:rPr>
          <w:rFonts w:asciiTheme="minorHAnsi" w:hAnsiTheme="minorHAnsi"/>
          <w:b/>
        </w:rPr>
        <w:t>Ďalšie formálne náležitosti</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hyperlink r:id="rId14" w:history="1">
        <w:r w:rsidRPr="0040457B">
          <w:rPr>
            <w:rStyle w:val="Hypertextovprepojenie"/>
            <w:rFonts w:asciiTheme="minorHAnsi" w:hAnsiTheme="minorHAnsi"/>
            <w:sz w:val="22"/>
            <w:szCs w:val="22"/>
          </w:rPr>
          <w:t>https://www.optp.vlada.gov.sk/programovy-dokument/</w:t>
        </w:r>
      </w:hyperlink>
      <w:r w:rsidRPr="000410D3">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5"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venuje dostatočnú pozornosť príprave podkladov </w:t>
      </w:r>
      <w:r w:rsidRPr="000410D3">
        <w:rPr>
          <w:rFonts w:asciiTheme="minorHAnsi" w:hAnsiTheme="minorHAnsi"/>
          <w:b/>
          <w:sz w:val="22"/>
          <w:szCs w:val="22"/>
        </w:rPr>
        <w:t>na preukázanie hospodárnosti a efektívnosti výdavkov projektu</w:t>
      </w:r>
      <w:r w:rsidRPr="000410D3">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RO OP TP v zmysle Príručky pre kontrolu verejného obstarávania zverejnenej na </w:t>
      </w:r>
      <w:hyperlink r:id="rId17"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Ďalšia podporná dokumentácia RO OP TP je zverejnená na webovom sídle OP TP  </w:t>
      </w:r>
      <w:hyperlink r:id="rId18"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Odpovede na najčastejšie otázky žiadateľov sú zverejnené na </w:t>
      </w:r>
      <w:hyperlink r:id="rId19" w:history="1">
        <w:r w:rsidRPr="0040457B">
          <w:rPr>
            <w:rStyle w:val="Hypertextovprepojenie"/>
            <w:rFonts w:asciiTheme="minorHAnsi" w:hAnsiTheme="minorHAnsi"/>
            <w:sz w:val="22"/>
            <w:szCs w:val="22"/>
          </w:rPr>
          <w:t>https://www.optp.vlada.gov.sk/predkladanie-ziadosti-o-nfp/</w:t>
        </w:r>
      </w:hyperlink>
      <w:r w:rsidRPr="000410D3">
        <w:rPr>
          <w:rFonts w:asciiTheme="minorHAnsi" w:hAnsiTheme="minorHAnsi"/>
          <w:sz w:val="22"/>
          <w:szCs w:val="22"/>
        </w:rPr>
        <w:t>.</w:t>
      </w:r>
    </w:p>
    <w:p w:rsidR="005E75DE" w:rsidRDefault="00A4470A" w:rsidP="000410D3">
      <w:pPr>
        <w:spacing w:before="120" w:after="120"/>
        <w:ind w:left="426" w:firstLine="282"/>
        <w:jc w:val="both"/>
        <w:rPr>
          <w:rFonts w:asciiTheme="minorHAnsi" w:hAnsiTheme="minorHAnsi"/>
        </w:rPr>
      </w:pPr>
      <w:r w:rsidRPr="000410D3">
        <w:rPr>
          <w:rFonts w:asciiTheme="minorHAnsi" w:hAnsiTheme="minorHAnsi"/>
        </w:rPr>
        <w:t xml:space="preserve">Žiadateľ pri príprave ŽoNFP zohľadňuje aj informácie z relevantných Metodických pokynov (ďalej aj „MP“) Centrálneho koordinačného orgánu (ďalej aj „CKO“) a ÚV SR zverejnených na webovom </w:t>
      </w:r>
      <w:r w:rsidRPr="000410D3">
        <w:rPr>
          <w:rFonts w:asciiTheme="minorHAnsi" w:hAnsiTheme="minorHAnsi" w:cstheme="minorHAnsi"/>
        </w:rPr>
        <w:t xml:space="preserve">sídle </w:t>
      </w:r>
      <w:hyperlink r:id="rId20" w:history="1">
        <w:r w:rsidRPr="000410D3">
          <w:rPr>
            <w:rStyle w:val="Hypertextovprepojenie"/>
            <w:rFonts w:asciiTheme="minorHAnsi" w:hAnsiTheme="minorHAnsi" w:cstheme="minorHAnsi"/>
          </w:rPr>
          <w:t>http://www.partnerskadohoda.gov.sk/metodicke-pokyny-cko-a-uv-sr/</w:t>
        </w:r>
      </w:hyperlink>
      <w:r w:rsidR="009E307B">
        <w:rPr>
          <w:rFonts w:asciiTheme="minorHAnsi" w:hAnsiTheme="minorHAnsi" w:cstheme="minorHAnsi"/>
        </w:rPr>
        <w:t>,</w:t>
      </w:r>
      <w:r w:rsidR="00CD1A3F"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00CD1A3F" w:rsidRPr="005E75DE">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31.5.2016)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1.6.2016)</w:t>
      </w:r>
    </w:p>
    <w:p w:rsidR="00C750F4" w:rsidRPr="00AD5119" w:rsidRDefault="00C750F4" w:rsidP="005E75DE">
      <w:pPr>
        <w:spacing w:before="120" w:after="120" w:line="240" w:lineRule="auto"/>
        <w:ind w:left="426"/>
        <w:contextualSpacing/>
        <w:rPr>
          <w:rFonts w:asciiTheme="minorHAnsi" w:hAnsiTheme="minorHAnsi"/>
        </w:rPr>
      </w:pPr>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C7F00" w:rsidRPr="00803EBD" w:rsidRDefault="006C7F00" w:rsidP="000410D3">
      <w:pPr>
        <w:pStyle w:val="Odsekzoznamu"/>
        <w:numPr>
          <w:ilvl w:val="0"/>
          <w:numId w:val="39"/>
        </w:numPr>
        <w:autoSpaceDE w:val="0"/>
        <w:autoSpaceDN w:val="0"/>
        <w:adjustRightInd w:val="0"/>
        <w:spacing w:before="120" w:after="120"/>
        <w:ind w:left="992"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C7F00" w:rsidRPr="005027B4" w:rsidRDefault="006C7F00" w:rsidP="000410D3">
      <w:pPr>
        <w:pStyle w:val="Odsekzoznamu"/>
        <w:autoSpaceDE w:val="0"/>
        <w:autoSpaceDN w:val="0"/>
        <w:adjustRightInd w:val="0"/>
        <w:ind w:left="992"/>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NFP </w:t>
      </w:r>
      <w:r w:rsidRPr="0063716F">
        <w:rPr>
          <w:rFonts w:asciiTheme="minorHAnsi" w:hAnsiTheme="minorHAnsi"/>
          <w:i/>
          <w:sz w:val="22"/>
          <w:szCs w:val="22"/>
        </w:rPr>
        <w:t>v časti č. 15 vo formulári ŽoNFP)</w:t>
      </w:r>
      <w:del w:id="4" w:author="Autor">
        <w:r w:rsidRPr="0063716F" w:rsidDel="007B7BB5">
          <w:rPr>
            <w:rFonts w:asciiTheme="minorHAnsi" w:hAnsiTheme="minorHAnsi"/>
            <w:i/>
            <w:sz w:val="22"/>
            <w:szCs w:val="22"/>
          </w:rPr>
          <w:delText>.</w:delText>
        </w:r>
      </w:del>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C13EC">
      <w:pPr>
        <w:spacing w:before="120"/>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2.)</w:t>
      </w:r>
    </w:p>
    <w:p w:rsidR="007675D2" w:rsidRPr="005027B4" w:rsidRDefault="007675D2" w:rsidP="007675D2">
      <w:pPr>
        <w:pStyle w:val="Odsekzoznamu"/>
        <w:spacing w:before="240" w:after="240"/>
        <w:jc w:val="both"/>
        <w:rPr>
          <w:rFonts w:asciiTheme="minorHAnsi" w:hAnsiTheme="minorHAnsi"/>
          <w:sz w:val="22"/>
          <w:szCs w:val="22"/>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 príslušnej územnoplánovacej dokumentácie, príloha k žiadosti o NFP)</w:t>
      </w:r>
    </w:p>
    <w:p w:rsidR="00B538B7"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v</w:t>
      </w:r>
      <w:r w:rsidR="00B538B7" w:rsidRPr="005027B4">
        <w:rPr>
          <w:rFonts w:asciiTheme="minorHAnsi" w:hAnsiTheme="minorHAnsi"/>
          <w:sz w:val="22"/>
          <w:szCs w:val="22"/>
        </w:rPr>
        <w:t xml:space="preserve">oči partnerovi </w:t>
      </w:r>
      <w:r w:rsidR="000E3504" w:rsidRPr="005365A1">
        <w:rPr>
          <w:rFonts w:asciiTheme="minorHAnsi" w:eastAsiaTheme="minorHAnsi" w:hAnsiTheme="minorHAnsi"/>
          <w:color w:val="000000"/>
          <w:sz w:val="22"/>
          <w:szCs w:val="22"/>
          <w:lang w:eastAsia="en-US"/>
        </w:rPr>
        <w:t xml:space="preserve">sa nenárokuje vrátenie pomoci na základe rozhodnutia Európskej komisie, ktorým bola pomoc označená za neoprávnenú a nezlučiteľnú so spoločným trhom </w:t>
      </w:r>
    </w:p>
    <w:p w:rsidR="00B538B7" w:rsidRPr="000E3504" w:rsidRDefault="00B538B7"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čestným vyhlásením </w:t>
      </w:r>
      <w:r w:rsidR="00F64CD0" w:rsidRPr="000E3504">
        <w:rPr>
          <w:rFonts w:asciiTheme="minorHAnsi" w:hAnsiTheme="minorHAnsi"/>
          <w:i/>
          <w:sz w:val="22"/>
          <w:szCs w:val="22"/>
        </w:rPr>
        <w:t>partner</w:t>
      </w:r>
      <w:r w:rsidRPr="000E3504">
        <w:rPr>
          <w:rFonts w:asciiTheme="minorHAnsi" w:hAnsiTheme="minorHAnsi"/>
          <w:i/>
          <w:sz w:val="22"/>
          <w:szCs w:val="22"/>
        </w:rPr>
        <w:t>a</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xml:space="preserve">, predkladá sa ako príloha k žiadosti o NFP </w:t>
      </w:r>
      <w:r w:rsidRPr="000E3504">
        <w:rPr>
          <w:rFonts w:asciiTheme="minorHAnsi" w:hAnsiTheme="minorHAnsi"/>
          <w:i/>
          <w:sz w:val="22"/>
          <w:szCs w:val="22"/>
        </w:rPr>
        <w:t>)</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del w:id="5" w:author="Autor">
        <w:r w:rsidR="007E30F3" w:rsidRPr="005027B4" w:rsidDel="007B7BB5">
          <w:rPr>
            <w:rFonts w:asciiTheme="minorHAnsi" w:hAnsiTheme="minorHAnsi"/>
            <w:i/>
            <w:sz w:val="22"/>
            <w:szCs w:val="22"/>
          </w:rPr>
          <w:delText>.</w:delText>
        </w:r>
      </w:del>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5027B4"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AD5119">
        <w:rPr>
          <w:rFonts w:asciiTheme="minorHAnsi" w:hAnsiTheme="minorHAnsi"/>
          <w:color w:val="000000"/>
          <w:sz w:val="22"/>
          <w:szCs w:val="22"/>
        </w:rPr>
        <w:t>hlavné aktivity projektu sú vo vecnom súlade s oprávnenými aktivitami OP TP</w:t>
      </w:r>
      <w:r w:rsidR="005D616C" w:rsidRPr="005027B4">
        <w:rPr>
          <w:rFonts w:asciiTheme="minorHAnsi" w:hAnsiTheme="minorHAnsi"/>
          <w:color w:val="000000"/>
          <w:sz w:val="22"/>
          <w:szCs w:val="22"/>
        </w:rPr>
        <w:t>,</w:t>
      </w:r>
      <w:r w:rsidRPr="005027B4">
        <w:rPr>
          <w:rFonts w:asciiTheme="minorHAnsi" w:hAnsiTheme="minorHAnsi"/>
          <w:color w:val="000000"/>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 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ins w:id="6" w:author="Autor">
        <w:r w:rsidR="007B7BB5">
          <w:rPr>
            <w:rFonts w:asciiTheme="minorHAnsi" w:hAnsiTheme="minorHAnsi"/>
            <w:i/>
            <w:sz w:val="22"/>
            <w:szCs w:val="22"/>
          </w:rPr>
          <w:t>.</w:t>
        </w:r>
      </w:ins>
      <w:r w:rsidRPr="005027B4">
        <w:rPr>
          <w:rFonts w:asciiTheme="minorHAnsi" w:hAnsiTheme="minorHAnsi"/>
          <w:i/>
          <w:sz w:val="22"/>
          <w:szCs w:val="22"/>
        </w:rPr>
        <w:t>)</w:t>
      </w:r>
      <w:del w:id="7" w:author="Autor">
        <w:r w:rsidR="00C750F4" w:rsidDel="007B7BB5">
          <w:rPr>
            <w:rFonts w:asciiTheme="minorHAnsi" w:hAnsiTheme="minorHAnsi"/>
            <w:i/>
            <w:sz w:val="22"/>
            <w:szCs w:val="22"/>
          </w:rPr>
          <w:delText>.</w:delText>
        </w:r>
      </w:del>
    </w:p>
    <w:p w:rsidR="00556F31" w:rsidRPr="005027B4" w:rsidRDefault="00556F31" w:rsidP="00FC13EC">
      <w:pPr>
        <w:pStyle w:val="Odsekzoznamu"/>
        <w:spacing w:before="240" w:after="240"/>
        <w:jc w:val="both"/>
        <w:rPr>
          <w:rFonts w:asciiTheme="minorHAnsi" w:hAnsiTheme="minorHAnsi"/>
          <w:i/>
          <w:sz w:val="22"/>
          <w:szCs w:val="22"/>
        </w:rPr>
      </w:pP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 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AB6516" w:rsidRDefault="00AB6516" w:rsidP="000410D3">
      <w:pPr>
        <w:pStyle w:val="Odsekzoznamu"/>
        <w:spacing w:before="120"/>
        <w:contextualSpacing w:val="0"/>
        <w:jc w:val="both"/>
        <w:rPr>
          <w:rFonts w:asciiTheme="minorHAnsi" w:hAnsiTheme="minorHAnsi"/>
          <w:color w:val="000000"/>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 xml:space="preserve">začiatok a koniec realizácie aktivít projektu, ktoré nesmú byť ukončené do času predloženia žiadosti o NFP na RO OP TP v písomnej </w:t>
      </w:r>
      <w:r w:rsidR="00427AC3">
        <w:rPr>
          <w:rFonts w:asciiTheme="minorHAnsi" w:hAnsiTheme="minorHAnsi"/>
          <w:i/>
          <w:sz w:val="22"/>
          <w:szCs w:val="22"/>
        </w:rPr>
        <w:t>forme.</w:t>
      </w:r>
      <w:r w:rsidRPr="005027B4">
        <w:rPr>
          <w:rFonts w:asciiTheme="minorHAnsi" w:hAnsiTheme="minorHAnsi"/>
          <w:i/>
          <w:sz w:val="22"/>
          <w:szCs w:val="22"/>
        </w:rPr>
        <w:t>)</w:t>
      </w:r>
    </w:p>
    <w:p w:rsidR="00427AC3" w:rsidRPr="005027B4" w:rsidRDefault="00427AC3" w:rsidP="000410D3">
      <w:pPr>
        <w:pStyle w:val="Odsekzoznamu"/>
        <w:spacing w:before="120"/>
        <w:contextualSpacing w:val="0"/>
        <w:jc w:val="both"/>
        <w:rPr>
          <w:rFonts w:asciiTheme="minorHAnsi" w:hAnsiTheme="minorHAnsi"/>
          <w:color w:val="000000"/>
        </w:rPr>
      </w:pPr>
    </w:p>
    <w:p w:rsidR="003C2776" w:rsidRPr="005E75DE"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Oprávnenosť výdavkov realizácie projektu</w:t>
      </w:r>
    </w:p>
    <w:p w:rsidR="00B517DF" w:rsidRPr="005E75DE" w:rsidRDefault="00496D8C" w:rsidP="00496D8C">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r w:rsidR="00B517DF" w:rsidRPr="00AD5119">
        <w:rPr>
          <w:rFonts w:asciiTheme="minorHAnsi" w:eastAsia="Times New Roman" w:hAnsiTheme="minorHAnsi"/>
          <w:u w:val="single"/>
          <w:lang w:eastAsia="sk-SK"/>
        </w:rPr>
        <w:t>:</w:t>
      </w:r>
    </w:p>
    <w:p w:rsidR="004641E9" w:rsidRPr="005027B4" w:rsidRDefault="00D16C26" w:rsidP="005E75DE">
      <w:pPr>
        <w:pStyle w:val="Odsekzoznamu"/>
        <w:numPr>
          <w:ilvl w:val="0"/>
          <w:numId w:val="7"/>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výdavky projektu sú </w:t>
      </w:r>
      <w:r w:rsidR="00354603" w:rsidRPr="00AD5119">
        <w:rPr>
          <w:rFonts w:asciiTheme="minorHAnsi" w:hAnsiTheme="minorHAnsi"/>
          <w:color w:val="000000"/>
          <w:sz w:val="22"/>
          <w:szCs w:val="22"/>
        </w:rPr>
        <w:t>v súlade s</w:t>
      </w:r>
      <w:r w:rsidR="007065EB" w:rsidRPr="005027B4">
        <w:rPr>
          <w:rFonts w:asciiTheme="minorHAnsi" w:hAnsiTheme="minorHAnsi"/>
          <w:color w:val="000000"/>
          <w:sz w:val="22"/>
          <w:szCs w:val="22"/>
        </w:rPr>
        <w:t> </w:t>
      </w:r>
      <w:r w:rsidRPr="005027B4">
        <w:rPr>
          <w:rFonts w:asciiTheme="minorHAnsi" w:hAnsiTheme="minorHAnsi"/>
          <w:color w:val="000000"/>
          <w:sz w:val="22"/>
          <w:szCs w:val="22"/>
        </w:rPr>
        <w:t>oprávnen</w:t>
      </w:r>
      <w:r w:rsidR="007065EB" w:rsidRPr="005027B4">
        <w:rPr>
          <w:rFonts w:asciiTheme="minorHAnsi" w:hAnsiTheme="minorHAnsi"/>
          <w:color w:val="000000"/>
          <w:sz w:val="22"/>
          <w:szCs w:val="22"/>
        </w:rPr>
        <w:t>ými výdavkami pre oprávnenú aktivitu na toto vyzvanie</w:t>
      </w:r>
    </w:p>
    <w:p w:rsidR="00C83BC1" w:rsidRPr="005027B4" w:rsidRDefault="00C83BC1"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A565C7" w:rsidRPr="00AD5119" w:rsidRDefault="00A565C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CB2D87" w:rsidRPr="005027B4" w:rsidRDefault="00CB2D8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16C26" w:rsidRPr="005027B4" w:rsidRDefault="00501BD4"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CKO ako prijímateľ a zároveň gestor </w:t>
      </w:r>
      <w:r w:rsidR="00725E83" w:rsidRPr="00AD5119">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projektu koordinuje činnosť siete </w:t>
      </w:r>
      <w:r w:rsidR="00CB2D87" w:rsidRPr="005027B4">
        <w:rPr>
          <w:rFonts w:asciiTheme="minorHAnsi" w:hAnsiTheme="minorHAnsi"/>
          <w:color w:val="000000"/>
          <w:sz w:val="22"/>
          <w:szCs w:val="22"/>
        </w:rPr>
        <w:t>v rámci realizácie svojej hlavnej činnosti</w:t>
      </w:r>
      <w:r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ktorá je podporovaná </w:t>
      </w:r>
      <w:r w:rsidR="00725E83" w:rsidRPr="005027B4">
        <w:rPr>
          <w:rFonts w:asciiTheme="minorHAnsi" w:hAnsiTheme="minorHAnsi"/>
          <w:color w:val="000000"/>
          <w:sz w:val="22"/>
          <w:szCs w:val="22"/>
        </w:rPr>
        <w:t xml:space="preserve">prostredníctvom </w:t>
      </w:r>
      <w:r w:rsidR="00CB2D87" w:rsidRPr="005027B4">
        <w:rPr>
          <w:rFonts w:asciiTheme="minorHAnsi" w:hAnsiTheme="minorHAnsi"/>
          <w:color w:val="000000"/>
          <w:sz w:val="22"/>
          <w:szCs w:val="22"/>
        </w:rPr>
        <w:t>projektov</w:t>
      </w:r>
      <w:r w:rsidR="00725E83"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financovaných na základe iných vyzvaní RO pre OP TP. Z tohto dôvodu bude činnosť koordinátora </w:t>
      </w:r>
      <w:r w:rsidR="00725E83" w:rsidRPr="005027B4">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(CKO) </w:t>
      </w:r>
      <w:r w:rsidR="00CB2D87" w:rsidRPr="005027B4">
        <w:rPr>
          <w:rFonts w:asciiTheme="minorHAnsi" w:hAnsiTheme="minorHAnsi"/>
          <w:color w:val="000000"/>
          <w:sz w:val="22"/>
          <w:szCs w:val="22"/>
        </w:rPr>
        <w:t xml:space="preserve">financovaná </w:t>
      </w:r>
      <w:r w:rsidR="006419B3" w:rsidRPr="005027B4">
        <w:rPr>
          <w:rFonts w:asciiTheme="minorHAnsi" w:hAnsiTheme="minorHAnsi"/>
          <w:color w:val="000000"/>
        </w:rPr>
        <w:t xml:space="preserve">predovšetkým </w:t>
      </w:r>
      <w:r w:rsidR="00CB2D87" w:rsidRPr="005027B4">
        <w:rPr>
          <w:rFonts w:asciiTheme="minorHAnsi" w:hAnsiTheme="minorHAnsi"/>
          <w:color w:val="000000"/>
          <w:sz w:val="22"/>
          <w:szCs w:val="22"/>
        </w:rPr>
        <w:t xml:space="preserve">z týchto iných projektov. </w:t>
      </w:r>
    </w:p>
    <w:p w:rsidR="00B517DF" w:rsidRPr="005027B4" w:rsidRDefault="00D16C26"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sz w:val="22"/>
          <w:szCs w:val="22"/>
        </w:rPr>
        <w:t xml:space="preserve">Výdavky projektu musia byť v súlade s podmienkami oprávnenosti podrobne definovanými v dokumentoch: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Príručka oprávnenosti výdavkov pre projekty operačného programu Technická pomoc 2014 - 2020 (</w:t>
      </w:r>
      <w:hyperlink r:id="rId21" w:history="1">
        <w:r w:rsidR="00295567" w:rsidRPr="000410D3">
          <w:rPr>
            <w:rStyle w:val="Hypertextovprepojenie"/>
            <w:rFonts w:asciiTheme="minorHAnsi" w:hAnsiTheme="minorHAnsi" w:cstheme="minorHAnsi"/>
            <w:sz w:val="22"/>
            <w:szCs w:val="22"/>
          </w:rPr>
          <w:t>http://www.optp.vlada.gov.sk/ine-dokumenty/</w:t>
        </w:r>
      </w:hyperlink>
      <w:r w:rsidR="00295567" w:rsidRPr="00304636">
        <w:rPr>
          <w:rFonts w:asciiTheme="minorHAnsi" w:hAnsiTheme="minorHAnsi" w:cstheme="minorHAnsi"/>
          <w:sz w:val="22"/>
          <w:szCs w:val="22"/>
        </w:rPr>
        <w:t>)</w:t>
      </w:r>
      <w:r w:rsidRPr="00304636">
        <w:rPr>
          <w:rFonts w:asciiTheme="minorHAnsi" w:hAnsiTheme="minorHAnsi" w:cstheme="minorHAnsi"/>
          <w:sz w:val="22"/>
          <w:szCs w:val="22"/>
        </w:rPr>
        <w:t>;</w:t>
      </w:r>
    </w:p>
    <w:p w:rsidR="005D5FC6" w:rsidRPr="00304636" w:rsidRDefault="005D5FC6"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Príručka pre prijímateľa pre projekty operačného programu Technická pomoc 2014 - 2020 (</w:t>
      </w:r>
      <w:hyperlink r:id="rId22" w:history="1">
        <w:r w:rsidR="00295567" w:rsidRPr="000410D3">
          <w:rPr>
            <w:rStyle w:val="Hypertextovprepojenie"/>
            <w:rFonts w:asciiTheme="minorHAnsi" w:hAnsiTheme="minorHAnsi" w:cstheme="minorHAnsi"/>
            <w:sz w:val="22"/>
            <w:szCs w:val="22"/>
          </w:rPr>
          <w:t>http://www.optp.vlada.gov.sk/ine-dokumenty/</w:t>
        </w:r>
      </w:hyperlink>
      <w:r w:rsidRPr="00304636">
        <w:rPr>
          <w:rFonts w:asciiTheme="minorHAnsi" w:hAnsiTheme="minorHAnsi" w:cstheme="minorHAnsi"/>
          <w:sz w:val="22"/>
          <w:szCs w:val="22"/>
        </w:rPr>
        <w:t>);</w:t>
      </w:r>
    </w:p>
    <w:p w:rsidR="00A72653" w:rsidRPr="00304636" w:rsidRDefault="00A72653"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Operačný program Technická pomoc pre programové obdobie 2014-2020</w:t>
      </w:r>
      <w:r w:rsidRPr="000410D3">
        <w:rPr>
          <w:rFonts w:asciiTheme="minorHAnsi" w:hAnsiTheme="minorHAnsi" w:cstheme="minorHAnsi"/>
          <w:sz w:val="22"/>
          <w:szCs w:val="22"/>
        </w:rPr>
        <w:t xml:space="preserve"> </w:t>
      </w:r>
      <w:r w:rsidR="007A576A" w:rsidRPr="000410D3">
        <w:rPr>
          <w:rFonts w:asciiTheme="minorHAnsi" w:hAnsiTheme="minorHAnsi" w:cstheme="minorHAnsi"/>
          <w:sz w:val="22"/>
          <w:szCs w:val="22"/>
        </w:rPr>
        <w:t>(</w:t>
      </w:r>
      <w:hyperlink r:id="rId23" w:history="1">
        <w:r w:rsidR="00295567" w:rsidRPr="000410D3">
          <w:rPr>
            <w:rStyle w:val="Hypertextovprepojenie"/>
            <w:rFonts w:asciiTheme="minorHAnsi" w:hAnsiTheme="minorHAnsi" w:cstheme="minorHAnsi"/>
            <w:sz w:val="22"/>
            <w:szCs w:val="22"/>
          </w:rPr>
          <w:t>http://www.optp.vlada.gov.sk/programovy-dokument/</w:t>
        </w:r>
      </w:hyperlink>
      <w:r w:rsidR="007A576A" w:rsidRPr="000410D3">
        <w:rPr>
          <w:rFonts w:asciiTheme="minorHAnsi" w:hAnsiTheme="minorHAnsi" w:cstheme="minorHAnsi"/>
          <w:sz w:val="22"/>
          <w:szCs w:val="22"/>
        </w:rPr>
        <w:t>)</w:t>
      </w:r>
      <w:r w:rsidR="00340864" w:rsidRPr="000410D3">
        <w:rPr>
          <w:rFonts w:asciiTheme="minorHAnsi" w:hAnsiTheme="minorHAnsi" w:cstheme="minorHAnsi"/>
          <w:sz w:val="22"/>
          <w:szCs w:val="22"/>
        </w:rPr>
        <w:t>;</w:t>
      </w:r>
      <w:r w:rsidRPr="00304636">
        <w:rPr>
          <w:rFonts w:asciiTheme="minorHAnsi" w:hAnsiTheme="minorHAnsi" w:cstheme="minorHAnsi"/>
          <w:sz w:val="22"/>
          <w:szCs w:val="22"/>
        </w:rPr>
        <w:t xml:space="preserve">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 xml:space="preserve">Metodický pokyn CKO č. 6 k pravidlám oprávnenosti pre najčastejšie sa vyskytujúce </w:t>
      </w:r>
      <w:r w:rsidRPr="00865032">
        <w:rPr>
          <w:rFonts w:asciiTheme="minorHAnsi" w:hAnsiTheme="minorHAnsi" w:cstheme="minorHAnsi"/>
          <w:sz w:val="22"/>
          <w:szCs w:val="22"/>
        </w:rPr>
        <w:t>skupiny výdavkov (</w:t>
      </w:r>
      <w:hyperlink r:id="rId24" w:history="1">
        <w:r w:rsidR="0091026C" w:rsidRPr="0042088A">
          <w:rPr>
            <w:rStyle w:val="Hypertextovprepojenie"/>
            <w:rFonts w:asciiTheme="minorHAnsi" w:hAnsiTheme="minorHAnsi"/>
            <w:sz w:val="22"/>
            <w:szCs w:val="22"/>
          </w:rPr>
          <w:t>http://www.partnerskadohoda.gov.sk/metodicke-pokyny-cko-a-uv-sr/</w:t>
        </w:r>
      </w:hyperlink>
      <w:r w:rsidRPr="00304636">
        <w:rPr>
          <w:rFonts w:asciiTheme="minorHAnsi" w:hAnsiTheme="minorHAnsi" w:cstheme="minorHAnsi"/>
          <w:sz w:val="22"/>
          <w:szCs w:val="22"/>
        </w:rPr>
        <w:t>);</w:t>
      </w:r>
    </w:p>
    <w:p w:rsidR="002C5B67" w:rsidRPr="00AD5119" w:rsidRDefault="002C5B67" w:rsidP="0091026C">
      <w:pPr>
        <w:pStyle w:val="Odsekzoznamu"/>
        <w:numPr>
          <w:ilvl w:val="1"/>
          <w:numId w:val="7"/>
        </w:numPr>
        <w:spacing w:before="120" w:after="120"/>
        <w:jc w:val="both"/>
        <w:rPr>
          <w:rFonts w:asciiTheme="minorHAnsi" w:hAnsiTheme="minorHAnsi"/>
          <w:sz w:val="22"/>
          <w:szCs w:val="22"/>
        </w:rPr>
      </w:pPr>
      <w:r w:rsidRPr="00F85DB3">
        <w:rPr>
          <w:rFonts w:asciiTheme="minorHAnsi" w:hAnsiTheme="minorHAnsi" w:cstheme="minorHAnsi"/>
          <w:sz w:val="22"/>
          <w:szCs w:val="22"/>
        </w:rPr>
        <w:t>Metodický pokyn CKO č. 18 k overovaniu hospodárnosti výdavkov na programové obdobie 2014-2020 (</w:t>
      </w:r>
      <w:hyperlink r:id="rId25" w:history="1">
        <w:r w:rsidR="0091026C" w:rsidRPr="006F09C0">
          <w:rPr>
            <w:rStyle w:val="Hypertextovprepojenie"/>
            <w:rFonts w:asciiTheme="minorHAnsi" w:hAnsiTheme="minorHAnsi" w:cstheme="minorHAnsi"/>
            <w:sz w:val="22"/>
            <w:szCs w:val="22"/>
          </w:rPr>
          <w:t>http://www.partnerskadohoda.gov.sk/metodicke-pokyny-cko-a-uv-sr</w:t>
        </w:r>
        <w:r w:rsidR="0091026C" w:rsidRPr="000410D3">
          <w:rPr>
            <w:rStyle w:val="Hypertextovprepojenie"/>
            <w:rFonts w:asciiTheme="minorHAnsi" w:hAnsiTheme="minorHAnsi" w:cstheme="minorHAnsi"/>
            <w:sz w:val="22"/>
            <w:szCs w:val="22"/>
          </w:rPr>
          <w:t>/</w:t>
        </w:r>
      </w:hyperlink>
      <w:r w:rsidRPr="005E75DE">
        <w:rPr>
          <w:rStyle w:val="Hypertextovprepojenie"/>
          <w:rFonts w:asciiTheme="minorHAnsi" w:hAnsiTheme="minorHAnsi"/>
        </w:rPr>
        <w:t>);</w:t>
      </w:r>
    </w:p>
    <w:p w:rsidR="00A565C7" w:rsidRPr="005E75DE" w:rsidRDefault="00FA5D31" w:rsidP="005E75DE">
      <w:pPr>
        <w:pStyle w:val="Odsekzoznamu"/>
        <w:numPr>
          <w:ilvl w:val="1"/>
          <w:numId w:val="7"/>
        </w:numPr>
        <w:spacing w:before="120" w:after="120"/>
        <w:ind w:left="1434" w:hanging="357"/>
        <w:contextualSpacing w:val="0"/>
        <w:rPr>
          <w:rFonts w:asciiTheme="minorHAnsi" w:hAnsiTheme="minorHAnsi"/>
          <w:color w:val="000000"/>
          <w:sz w:val="22"/>
          <w:szCs w:val="22"/>
        </w:rPr>
      </w:pPr>
      <w:r w:rsidRPr="00AD5119">
        <w:rPr>
          <w:rFonts w:asciiTheme="minorHAnsi" w:hAnsiTheme="minorHAnsi"/>
          <w:color w:val="000000"/>
          <w:sz w:val="22"/>
          <w:szCs w:val="22"/>
        </w:rPr>
        <w:t> </w:t>
      </w:r>
      <w:r w:rsidR="007065EB" w:rsidRPr="005027B4">
        <w:rPr>
          <w:rFonts w:asciiTheme="minorHAnsi" w:hAnsiTheme="minorHAnsi"/>
          <w:color w:val="000000"/>
          <w:sz w:val="22"/>
          <w:szCs w:val="22"/>
        </w:rPr>
        <w:t>Z</w:t>
      </w:r>
      <w:r w:rsidR="00496D8C" w:rsidRPr="005027B4">
        <w:rPr>
          <w:rFonts w:asciiTheme="minorHAnsi" w:hAnsiTheme="minorHAnsi"/>
          <w:color w:val="000000"/>
          <w:sz w:val="22"/>
          <w:szCs w:val="22"/>
        </w:rPr>
        <w:t>ákony</w:t>
      </w:r>
      <w:r w:rsidRPr="005027B4">
        <w:rPr>
          <w:rFonts w:asciiTheme="minorHAnsi" w:hAnsiTheme="minorHAnsi"/>
          <w:color w:val="000000"/>
          <w:sz w:val="22"/>
          <w:szCs w:val="22"/>
        </w:rPr>
        <w:t>, nariadenia</w:t>
      </w:r>
      <w:r w:rsidR="00496D8C" w:rsidRPr="005027B4">
        <w:rPr>
          <w:rFonts w:asciiTheme="minorHAnsi" w:hAnsiTheme="minorHAnsi"/>
          <w:color w:val="000000"/>
          <w:sz w:val="22"/>
          <w:szCs w:val="22"/>
        </w:rPr>
        <w:t xml:space="preserve"> </w:t>
      </w:r>
      <w:r w:rsidRPr="005027B4">
        <w:rPr>
          <w:rFonts w:asciiTheme="minorHAnsi" w:hAnsiTheme="minorHAnsi"/>
          <w:color w:val="000000"/>
          <w:sz w:val="22"/>
          <w:szCs w:val="22"/>
        </w:rPr>
        <w:t xml:space="preserve">a iné právne predpisy </w:t>
      </w:r>
      <w:r w:rsidR="00496D8C" w:rsidRPr="005027B4">
        <w:rPr>
          <w:rFonts w:asciiTheme="minorHAnsi" w:hAnsiTheme="minorHAnsi"/>
          <w:color w:val="000000"/>
          <w:sz w:val="22"/>
          <w:szCs w:val="22"/>
        </w:rPr>
        <w:t>na ktoré sa uvedené dokumenty odvolávajú.</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4641E9" w:rsidRPr="005027B4" w:rsidRDefault="004641E9" w:rsidP="004641E9">
      <w:pPr>
        <w:pStyle w:val="Odsekzoznamu"/>
        <w:spacing w:before="120"/>
        <w:ind w:left="1440"/>
        <w:rPr>
          <w:rFonts w:asciiTheme="minorHAnsi" w:hAnsiTheme="minorHAnsi"/>
          <w:color w:val="000000"/>
          <w:sz w:val="22"/>
          <w:szCs w:val="22"/>
        </w:rPr>
      </w:pPr>
    </w:p>
    <w:p w:rsidR="00AE1B07" w:rsidRPr="005027B4" w:rsidRDefault="00AE1B0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CD6449" w:rsidRPr="005027B4">
        <w:rPr>
          <w:rFonts w:asciiTheme="minorHAnsi" w:hAnsiTheme="minorHAnsi"/>
          <w:color w:val="000000"/>
          <w:sz w:val="22"/>
          <w:szCs w:val="22"/>
        </w:rPr>
        <w:t>asová oprávnenosť výdavkov</w:t>
      </w:r>
    </w:p>
    <w:p w:rsidR="00CD6449" w:rsidRPr="005027B4" w:rsidRDefault="00AE1B0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Časová oprávnenosť výdavkov</w:t>
      </w:r>
      <w:r w:rsidR="003C3A87" w:rsidRPr="005027B4">
        <w:rPr>
          <w:rFonts w:asciiTheme="minorHAnsi" w:hAnsiTheme="minorHAnsi"/>
          <w:color w:val="000000"/>
          <w:sz w:val="22"/>
          <w:szCs w:val="22"/>
        </w:rPr>
        <w:t xml:space="preserve"> v rámci OP TP</w:t>
      </w:r>
      <w:r w:rsidR="00CD6449" w:rsidRPr="005027B4">
        <w:rPr>
          <w:rFonts w:asciiTheme="minorHAnsi" w:hAnsiTheme="minorHAnsi"/>
          <w:color w:val="000000"/>
          <w:sz w:val="22"/>
          <w:szCs w:val="22"/>
        </w:rPr>
        <w:t xml:space="preserve"> je stanovená </w:t>
      </w:r>
      <w:r w:rsidR="00CD6449" w:rsidRPr="005027B4">
        <w:rPr>
          <w:rFonts w:asciiTheme="minorHAnsi" w:hAnsiTheme="minorHAnsi"/>
          <w:b/>
          <w:color w:val="000000"/>
          <w:sz w:val="22"/>
          <w:szCs w:val="22"/>
        </w:rPr>
        <w:t xml:space="preserve">od </w:t>
      </w:r>
      <w:r w:rsidR="00CE105A" w:rsidRPr="005027B4">
        <w:rPr>
          <w:rFonts w:asciiTheme="minorHAnsi" w:hAnsiTheme="minorHAnsi"/>
          <w:b/>
          <w:color w:val="000000"/>
          <w:sz w:val="22"/>
          <w:szCs w:val="22"/>
        </w:rPr>
        <w:t>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w:t>
      </w:r>
      <w:r w:rsidR="00CD6449" w:rsidRPr="005027B4">
        <w:rPr>
          <w:rFonts w:asciiTheme="minorHAnsi" w:hAnsiTheme="minorHAnsi"/>
          <w:b/>
          <w:color w:val="000000"/>
          <w:sz w:val="22"/>
          <w:szCs w:val="22"/>
        </w:rPr>
        <w:t>2014</w:t>
      </w:r>
      <w:r w:rsidR="0091026C">
        <w:rPr>
          <w:rFonts w:asciiTheme="minorHAnsi" w:hAnsiTheme="minorHAnsi"/>
          <w:b/>
          <w:color w:val="000000"/>
          <w:sz w:val="22"/>
          <w:szCs w:val="22"/>
        </w:rPr>
        <w:t xml:space="preserve"> do 31. 12. 2023</w:t>
      </w:r>
      <w:r w:rsidR="00CD6449" w:rsidRPr="005027B4">
        <w:rPr>
          <w:rFonts w:asciiTheme="minorHAnsi" w:hAnsiTheme="minorHAnsi"/>
          <w:color w:val="000000"/>
          <w:sz w:val="22"/>
          <w:szCs w:val="22"/>
        </w:rPr>
        <w:t xml:space="preserve">. Dátum nadobudnutia účinnosti </w:t>
      </w:r>
      <w:r w:rsidR="00CE105A" w:rsidRPr="005027B4">
        <w:rPr>
          <w:rFonts w:asciiTheme="minorHAnsi" w:hAnsiTheme="minorHAnsi"/>
          <w:color w:val="000000"/>
          <w:sz w:val="22"/>
          <w:szCs w:val="22"/>
        </w:rPr>
        <w:t xml:space="preserve">zmluvy o poskytnutí NFP (resp. </w:t>
      </w:r>
      <w:r w:rsidR="00CD6449" w:rsidRPr="005027B4">
        <w:rPr>
          <w:rFonts w:asciiTheme="minorHAnsi" w:hAnsiTheme="minorHAnsi"/>
          <w:color w:val="000000"/>
          <w:sz w:val="22"/>
          <w:szCs w:val="22"/>
        </w:rPr>
        <w:t>rozhodnutia o schválení žiadosti o</w:t>
      </w:r>
      <w:r w:rsidR="003B2C58" w:rsidRPr="005027B4">
        <w:rPr>
          <w:rFonts w:asciiTheme="minorHAnsi" w:hAnsiTheme="minorHAnsi"/>
          <w:color w:val="000000"/>
          <w:sz w:val="22"/>
          <w:szCs w:val="22"/>
        </w:rPr>
        <w:t> </w:t>
      </w:r>
      <w:r w:rsidR="00CD6449" w:rsidRPr="005027B4">
        <w:rPr>
          <w:rFonts w:asciiTheme="minorHAnsi" w:hAnsiTheme="minorHAnsi"/>
          <w:color w:val="000000"/>
          <w:sz w:val="22"/>
          <w:szCs w:val="22"/>
        </w:rPr>
        <w:t>NFP</w:t>
      </w:r>
      <w:r w:rsidR="003B2C58" w:rsidRPr="005027B4">
        <w:rPr>
          <w:rFonts w:asciiTheme="minorHAnsi" w:hAnsiTheme="minorHAnsi"/>
          <w:color w:val="000000"/>
          <w:sz w:val="22"/>
          <w:szCs w:val="22"/>
        </w:rPr>
        <w:t xml:space="preserve"> ak </w:t>
      </w:r>
      <w:r w:rsidR="00CE105A" w:rsidRPr="005027B4">
        <w:rPr>
          <w:rFonts w:asciiTheme="minorHAnsi" w:hAnsiTheme="minorHAnsi"/>
          <w:color w:val="000000"/>
          <w:sz w:val="22"/>
          <w:szCs w:val="22"/>
        </w:rPr>
        <w:t xml:space="preserve">je RO OP TP </w:t>
      </w:r>
      <w:r w:rsidR="003B2C58" w:rsidRPr="005027B4">
        <w:rPr>
          <w:rFonts w:asciiTheme="minorHAnsi" w:hAnsiTheme="minorHAnsi"/>
          <w:color w:val="000000"/>
          <w:sz w:val="22"/>
          <w:szCs w:val="22"/>
        </w:rPr>
        <w:t>a</w:t>
      </w:r>
      <w:r w:rsidR="00CE105A" w:rsidRPr="005027B4">
        <w:rPr>
          <w:rFonts w:asciiTheme="minorHAnsi" w:hAnsiTheme="minorHAnsi"/>
          <w:color w:val="000000"/>
          <w:sz w:val="22"/>
          <w:szCs w:val="22"/>
        </w:rPr>
        <w:t> </w:t>
      </w:r>
      <w:r w:rsidR="003B2C58" w:rsidRPr="005027B4">
        <w:rPr>
          <w:rFonts w:asciiTheme="minorHAnsi" w:hAnsiTheme="minorHAnsi"/>
          <w:color w:val="000000"/>
          <w:sz w:val="22"/>
          <w:szCs w:val="22"/>
        </w:rPr>
        <w:t>prijímateľa</w:t>
      </w:r>
      <w:r w:rsidR="00CE105A" w:rsidRPr="005027B4">
        <w:rPr>
          <w:rFonts w:asciiTheme="minorHAnsi" w:hAnsiTheme="minorHAnsi"/>
          <w:color w:val="000000"/>
          <w:sz w:val="22"/>
          <w:szCs w:val="22"/>
        </w:rPr>
        <w:t xml:space="preserve"> </w:t>
      </w:r>
      <w:r w:rsidR="003B2C58" w:rsidRPr="005027B4">
        <w:rPr>
          <w:rFonts w:asciiTheme="minorHAnsi" w:hAnsiTheme="minorHAnsi"/>
          <w:color w:val="000000"/>
          <w:sz w:val="22"/>
          <w:szCs w:val="22"/>
        </w:rPr>
        <w:t>tá istá osoba</w:t>
      </w:r>
      <w:r w:rsidR="00CD6449" w:rsidRPr="005027B4">
        <w:rPr>
          <w:rFonts w:asciiTheme="minorHAnsi" w:hAnsiTheme="minorHAnsi"/>
          <w:color w:val="000000"/>
          <w:sz w:val="22"/>
          <w:szCs w:val="22"/>
        </w:rPr>
        <w:t>) nemá vplyv na počiatočný dátum oprávnenosti výdavkov</w:t>
      </w:r>
      <w:r w:rsidR="00DF486A" w:rsidRPr="005027B4">
        <w:rPr>
          <w:rFonts w:asciiTheme="minorHAnsi" w:hAnsiTheme="minorHAnsi"/>
          <w:color w:val="000000"/>
          <w:sz w:val="22"/>
          <w:szCs w:val="22"/>
        </w:rPr>
        <w:t>, pokiaľ nie je v </w:t>
      </w:r>
      <w:r w:rsidR="00CE105A" w:rsidRPr="005027B4">
        <w:rPr>
          <w:rFonts w:asciiTheme="minorHAnsi" w:hAnsiTheme="minorHAnsi"/>
          <w:color w:val="000000"/>
          <w:sz w:val="22"/>
          <w:szCs w:val="22"/>
        </w:rPr>
        <w:t>zmluve</w:t>
      </w:r>
      <w:r w:rsidR="00DF486A" w:rsidRPr="005027B4">
        <w:rPr>
          <w:rFonts w:asciiTheme="minorHAnsi" w:hAnsiTheme="minorHAnsi"/>
          <w:color w:val="000000"/>
          <w:sz w:val="22"/>
          <w:szCs w:val="22"/>
        </w:rPr>
        <w:t xml:space="preserve"> o</w:t>
      </w:r>
      <w:r w:rsidR="00CE105A" w:rsidRPr="005027B4">
        <w:rPr>
          <w:rFonts w:asciiTheme="minorHAnsi" w:hAnsiTheme="minorHAnsi"/>
          <w:color w:val="000000"/>
          <w:sz w:val="22"/>
          <w:szCs w:val="22"/>
        </w:rPr>
        <w:t xml:space="preserve"> poskytnutí </w:t>
      </w:r>
      <w:r w:rsidR="00DF486A" w:rsidRPr="005027B4">
        <w:rPr>
          <w:rFonts w:asciiTheme="minorHAnsi" w:hAnsiTheme="minorHAnsi"/>
          <w:color w:val="000000"/>
          <w:sz w:val="22"/>
          <w:szCs w:val="22"/>
        </w:rPr>
        <w:t>NFP alebo v zmluve o</w:t>
      </w:r>
      <w:r w:rsidR="007B1092" w:rsidRPr="005027B4">
        <w:rPr>
          <w:rFonts w:asciiTheme="minorHAnsi" w:hAnsiTheme="minorHAnsi"/>
          <w:color w:val="000000"/>
          <w:sz w:val="22"/>
          <w:szCs w:val="22"/>
        </w:rPr>
        <w:t> </w:t>
      </w:r>
      <w:r w:rsidR="00DF486A" w:rsidRPr="005027B4">
        <w:rPr>
          <w:rFonts w:asciiTheme="minorHAnsi" w:hAnsiTheme="minorHAnsi"/>
          <w:color w:val="000000"/>
          <w:sz w:val="22"/>
          <w:szCs w:val="22"/>
        </w:rPr>
        <w:t>partnerstve</w:t>
      </w:r>
      <w:r w:rsidR="007B1092" w:rsidRPr="005027B4">
        <w:rPr>
          <w:rFonts w:asciiTheme="minorHAnsi" w:hAnsiTheme="minorHAnsi"/>
          <w:color w:val="000000"/>
          <w:sz w:val="22"/>
          <w:szCs w:val="22"/>
        </w:rPr>
        <w:t xml:space="preserve"> uvedené inak</w:t>
      </w:r>
      <w:r w:rsidR="00CD6449" w:rsidRPr="005027B4">
        <w:rPr>
          <w:rFonts w:asciiTheme="minorHAnsi" w:hAnsiTheme="minorHAnsi"/>
          <w:color w:val="000000"/>
          <w:sz w:val="22"/>
          <w:szCs w:val="22"/>
        </w:rPr>
        <w:t>.</w:t>
      </w:r>
      <w:r w:rsidR="00DF486A" w:rsidRPr="005027B4">
        <w:rPr>
          <w:rFonts w:asciiTheme="minorHAnsi" w:hAnsiTheme="minorHAnsi"/>
          <w:color w:val="000000"/>
          <w:sz w:val="22"/>
          <w:szCs w:val="22"/>
        </w:rPr>
        <w:t xml:space="preserve"> </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w:t>
      </w:r>
      <w:r w:rsidR="006F09C0" w:rsidRPr="00925FC1">
        <w:rPr>
          <w:rFonts w:asciiTheme="minorHAnsi" w:hAnsiTheme="minorHAnsi" w:cstheme="minorHAnsi"/>
          <w:i/>
          <w:sz w:val="22"/>
          <w:szCs w:val="22"/>
        </w:rPr>
        <w:t>nepreukazuje splnenie tejto podmienky poskytnutia príspevku prostredníctvom relevantnej časti formuláru ŽoNFP a taktiež nepredkladá ani samostatnú prílohu, ktorou deklaruje splnenie tejto podmienky poskytnutia príspevku</w:t>
      </w:r>
      <w:r w:rsidR="006F09C0">
        <w:rPr>
          <w:rFonts w:asciiTheme="minorHAnsi" w:hAnsiTheme="minorHAnsi" w:cstheme="minorHAnsi"/>
          <w:i/>
          <w:sz w:val="22"/>
          <w:szCs w:val="22"/>
        </w:rPr>
        <w:t>.</w:t>
      </w:r>
      <w:r w:rsidR="006F09C0" w:rsidRPr="00925FC1">
        <w:rPr>
          <w:rFonts w:asciiTheme="minorHAnsi" w:hAnsiTheme="minorHAnsi" w:cs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6"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AA0BD9" w:rsidRPr="00AD5119" w:rsidRDefault="00AA0BD9" w:rsidP="005E75DE">
      <w:pPr>
        <w:pStyle w:val="Odsekzoznamu"/>
        <w:spacing w:before="120" w:after="120"/>
        <w:contextualSpacing w:val="0"/>
        <w:jc w:val="both"/>
        <w:rPr>
          <w:rFonts w:asciiTheme="minorHAnsi" w:hAnsiTheme="minorHAnsi"/>
          <w:color w:val="000000"/>
          <w:sz w:val="22"/>
          <w:szCs w:val="22"/>
        </w:rPr>
      </w:pP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B1092">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Spôsob financovania</w:t>
      </w:r>
    </w:p>
    <w:p w:rsidR="00D6511F" w:rsidRPr="00AD5119" w:rsidRDefault="006C39F2" w:rsidP="005E75DE">
      <w:pPr>
        <w:spacing w:before="120" w:after="120" w:line="240" w:lineRule="auto"/>
        <w:jc w:val="both"/>
        <w:rPr>
          <w:rFonts w:asciiTheme="minorHAnsi" w:hAnsiTheme="minorHAnsi"/>
          <w:color w:val="000000"/>
        </w:rPr>
      </w:pPr>
      <w:r w:rsidRPr="00AD5119">
        <w:rPr>
          <w:rFonts w:asciiTheme="minorHAnsi" w:hAnsiTheme="minorHAnsi"/>
          <w:color w:val="000000"/>
        </w:rPr>
        <w:t>V</w:t>
      </w:r>
      <w:r w:rsidR="007675D2" w:rsidRPr="00AD5119">
        <w:rPr>
          <w:rFonts w:asciiTheme="minorHAnsi" w:hAnsiTheme="minorHAnsi"/>
          <w:color w:val="000000"/>
        </w:rPr>
        <w:t> rámci tohto vyzvania je určený spôsob financovania</w:t>
      </w:r>
      <w:r w:rsidRPr="00AD5119">
        <w:rPr>
          <w:rFonts w:asciiTheme="minorHAnsi" w:hAnsiTheme="minorHAnsi"/>
          <w:color w:val="000000"/>
        </w:rPr>
        <w:t xml:space="preserve"> </w:t>
      </w:r>
      <w:r w:rsidR="00B534C5" w:rsidRPr="00AD5119">
        <w:rPr>
          <w:rFonts w:asciiTheme="minorHAnsi" w:hAnsiTheme="minorHAnsi"/>
          <w:color w:val="000000"/>
        </w:rPr>
        <w:t>v súlade s</w:t>
      </w:r>
      <w:r w:rsidR="0049308C" w:rsidRPr="00AD5119">
        <w:rPr>
          <w:rFonts w:asciiTheme="minorHAnsi" w:hAnsiTheme="minorHAnsi"/>
          <w:color w:val="000000"/>
        </w:rPr>
        <w:t> </w:t>
      </w:r>
      <w:r w:rsidR="00B534C5" w:rsidRPr="008D3CAF">
        <w:rPr>
          <w:rFonts w:asciiTheme="minorHAnsi" w:hAnsiTheme="minorHAnsi"/>
          <w:color w:val="000000"/>
        </w:rPr>
        <w:t>platným</w:t>
      </w:r>
      <w:r w:rsidR="00E93836" w:rsidRPr="008D3CAF">
        <w:rPr>
          <w:rFonts w:asciiTheme="minorHAnsi" w:hAnsiTheme="minorHAnsi"/>
          <w:color w:val="000000"/>
        </w:rPr>
        <w:t xml:space="preserve"> Systém</w:t>
      </w:r>
      <w:r w:rsidR="00B534C5" w:rsidRPr="006E1B9B">
        <w:rPr>
          <w:rFonts w:asciiTheme="minorHAnsi" w:hAnsiTheme="minorHAnsi"/>
          <w:color w:val="000000"/>
        </w:rPr>
        <w:t>om</w:t>
      </w:r>
      <w:r w:rsidR="00E93836" w:rsidRPr="006E1B9B">
        <w:rPr>
          <w:rFonts w:asciiTheme="minorHAnsi" w:hAnsiTheme="minorHAnsi"/>
          <w:color w:val="000000"/>
        </w:rPr>
        <w:t xml:space="preserve"> finančného riadenia štrukturálnych fondov, Kohézneho fondu a Európskeho námorného a rybárskeho fondu na programové obdobie 2014 – 2020 (</w:t>
      </w:r>
      <w:hyperlink r:id="rId27" w:history="1">
        <w:r w:rsidR="00E93836" w:rsidRPr="005E75DE">
          <w:rPr>
            <w:rStyle w:val="Hypertextovprepojenie"/>
            <w:rFonts w:asciiTheme="minorHAnsi" w:hAnsiTheme="minorHAnsi"/>
          </w:rPr>
          <w:t>http://www.finance.gov.sk/Default.aspx?CatID=9348</w:t>
        </w:r>
      </w:hyperlink>
      <w:r w:rsidR="00E93836" w:rsidRPr="00AD5119">
        <w:rPr>
          <w:rFonts w:asciiTheme="minorHAnsi" w:hAnsiTheme="minorHAnsi"/>
          <w:color w:val="000000"/>
        </w:rPr>
        <w:t>)</w:t>
      </w:r>
    </w:p>
    <w:p w:rsidR="0049308C" w:rsidRPr="005027B4" w:rsidRDefault="0049308C" w:rsidP="005E75DE">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spôsob financovania –</w:t>
      </w:r>
      <w:r w:rsidR="00501BD4" w:rsidRPr="005027B4">
        <w:rPr>
          <w:rFonts w:asciiTheme="minorHAnsi" w:hAnsiTheme="minorHAnsi"/>
          <w:sz w:val="22"/>
          <w:szCs w:val="22"/>
        </w:rPr>
        <w:t xml:space="preserve"> </w:t>
      </w:r>
      <w:r w:rsidR="007A449C" w:rsidRPr="005027B4">
        <w:rPr>
          <w:rFonts w:asciiTheme="minorHAnsi" w:hAnsiTheme="minorHAnsi"/>
          <w:sz w:val="22"/>
          <w:szCs w:val="22"/>
        </w:rPr>
        <w:t xml:space="preserve"> </w:t>
      </w:r>
      <w:r w:rsidR="00362B08" w:rsidRPr="005027B4">
        <w:rPr>
          <w:rFonts w:asciiTheme="minorHAnsi" w:hAnsiTheme="minorHAnsi"/>
          <w:b/>
          <w:sz w:val="22"/>
          <w:szCs w:val="22"/>
        </w:rPr>
        <w:t>systém refundácie</w:t>
      </w:r>
      <w:r w:rsidR="00362B08" w:rsidRPr="005027B4">
        <w:rPr>
          <w:rFonts w:asciiTheme="minorHAnsi" w:hAnsiTheme="minorHAnsi"/>
          <w:b/>
        </w:rPr>
        <w:t xml:space="preserve"> </w:t>
      </w:r>
    </w:p>
    <w:p w:rsidR="00C7256E" w:rsidRPr="005027B4" w:rsidRDefault="00C7256E" w:rsidP="005E75DE">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id="8" w:author="Autor">
        <w:r w:rsidR="007B7BB5">
          <w:rPr>
            <w:rFonts w:asciiTheme="minorHAnsi" w:hAnsiTheme="minorHAnsi"/>
            <w:i/>
            <w:sz w:val="22"/>
            <w:szCs w:val="22"/>
          </w:rPr>
          <w:t>.</w:t>
        </w:r>
      </w:ins>
      <w:r w:rsidRPr="005027B4">
        <w:rPr>
          <w:rFonts w:asciiTheme="minorHAnsi" w:hAnsiTheme="minorHAnsi"/>
          <w:i/>
          <w:sz w:val="22"/>
          <w:szCs w:val="22"/>
        </w:rPr>
        <w:t>)</w:t>
      </w:r>
      <w:del w:id="9" w:author="Autor">
        <w:r w:rsidR="00013AFF" w:rsidRPr="005027B4" w:rsidDel="007B7BB5">
          <w:rPr>
            <w:rFonts w:asciiTheme="minorHAnsi" w:hAnsiTheme="minorHAnsi"/>
            <w:i/>
            <w:sz w:val="22"/>
            <w:szCs w:val="22"/>
          </w:rPr>
          <w:delText>.</w:delText>
        </w:r>
      </w:del>
    </w:p>
    <w:p w:rsidR="00B534C5" w:rsidRPr="005027B4" w:rsidRDefault="00D6511F" w:rsidP="005E75DE">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f</w:t>
      </w:r>
      <w:r w:rsidR="00B534C5" w:rsidRPr="005027B4">
        <w:rPr>
          <w:rFonts w:asciiTheme="minorHAnsi" w:hAnsiTheme="minorHAnsi"/>
          <w:sz w:val="22"/>
          <w:szCs w:val="22"/>
        </w:rPr>
        <w:t xml:space="preserve">orma poskytovaného príspevku: </w:t>
      </w:r>
      <w:r w:rsidR="00B534C5" w:rsidRPr="005027B4">
        <w:rPr>
          <w:rFonts w:asciiTheme="minorHAnsi" w:hAnsiTheme="minorHAnsi"/>
          <w:b/>
          <w:sz w:val="22"/>
          <w:szCs w:val="22"/>
        </w:rPr>
        <w:t>nenávratný finančný príspevok</w:t>
      </w:r>
      <w:r w:rsidR="00B534C5" w:rsidRPr="005027B4">
        <w:rPr>
          <w:rFonts w:asciiTheme="minorHAnsi" w:hAnsiTheme="minorHAnsi"/>
          <w:sz w:val="22"/>
          <w:szCs w:val="22"/>
        </w:rPr>
        <w:t>.</w:t>
      </w:r>
    </w:p>
    <w:p w:rsidR="00C14E77" w:rsidRPr="005027B4" w:rsidRDefault="00C14E7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id="10" w:author="Autor">
        <w:r w:rsidR="007B7BB5">
          <w:rPr>
            <w:rFonts w:asciiTheme="minorHAnsi" w:hAnsiTheme="minorHAnsi"/>
            <w:i/>
            <w:sz w:val="22"/>
            <w:szCs w:val="22"/>
          </w:rPr>
          <w:t>.</w:t>
        </w:r>
      </w:ins>
      <w:r w:rsidRPr="005027B4">
        <w:rPr>
          <w:rFonts w:asciiTheme="minorHAnsi" w:hAnsiTheme="minorHAnsi"/>
          <w:i/>
          <w:sz w:val="22"/>
          <w:szCs w:val="22"/>
        </w:rPr>
        <w:t>)</w:t>
      </w:r>
      <w:del w:id="11" w:author="Autor">
        <w:r w:rsidR="00013AFF" w:rsidRPr="005027B4" w:rsidDel="007B7BB5">
          <w:rPr>
            <w:rFonts w:asciiTheme="minorHAnsi" w:hAnsiTheme="minorHAnsi"/>
            <w:i/>
            <w:sz w:val="22"/>
            <w:szCs w:val="22"/>
          </w:rPr>
          <w:delText>.</w:delText>
        </w:r>
      </w:del>
    </w:p>
    <w:p w:rsidR="005F5C8C" w:rsidRPr="005027B4" w:rsidRDefault="005F5C8C" w:rsidP="005F5C8C">
      <w:pPr>
        <w:pStyle w:val="Odsekzoznamu"/>
        <w:spacing w:before="120"/>
        <w:rPr>
          <w:rFonts w:asciiTheme="minorHAnsi" w:hAnsiTheme="minorHAnsi"/>
          <w:sz w:val="22"/>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ins w:id="12" w:author="Autor">
        <w:r w:rsidR="007B7BB5">
          <w:rPr>
            <w:rFonts w:asciiTheme="minorHAnsi" w:hAnsiTheme="minorHAnsi"/>
            <w:i/>
            <w:color w:val="000000"/>
            <w:lang w:eastAsia="sk-SK"/>
          </w:rPr>
          <w:t>.</w:t>
        </w:r>
      </w:ins>
      <w:r w:rsidRPr="005027B4">
        <w:rPr>
          <w:rFonts w:asciiTheme="minorHAnsi" w:hAnsiTheme="minorHAnsi"/>
          <w:i/>
        </w:rPr>
        <w:t>)</w:t>
      </w:r>
      <w:del w:id="13" w:author="Autor">
        <w:r w:rsidR="00CE105A" w:rsidRPr="005027B4" w:rsidDel="007B7BB5">
          <w:rPr>
            <w:rFonts w:asciiTheme="minorHAnsi" w:hAnsiTheme="minorHAnsi"/>
            <w:i/>
          </w:rPr>
          <w:delText>.</w:delText>
        </w:r>
      </w:del>
    </w:p>
    <w:p w:rsidR="003C2776" w:rsidRPr="005E75DE" w:rsidRDefault="003C2776" w:rsidP="003C2776">
      <w:pPr>
        <w:pStyle w:val="Odsekzoznamu1"/>
        <w:numPr>
          <w:ilvl w:val="1"/>
          <w:numId w:val="1"/>
        </w:numPr>
        <w:spacing w:before="240" w:after="240" w:line="276" w:lineRule="auto"/>
        <w:ind w:left="792"/>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ins w:id="14" w:author="Autor">
        <w:r w:rsidR="0031754B" w:rsidRPr="005D01A7">
          <w:rPr>
            <w:rStyle w:val="Odkaznapoznmkupodiarou"/>
            <w:rFonts w:asciiTheme="minorHAnsi" w:eastAsiaTheme="minorHAnsi" w:hAnsiTheme="minorHAnsi" w:cstheme="minorHAnsi"/>
            <w:color w:val="000000"/>
            <w:sz w:val="22"/>
            <w:szCs w:val="22"/>
            <w:lang w:eastAsia="en-US"/>
          </w:rPr>
          <w:footnoteReference w:id="2"/>
        </w:r>
      </w:ins>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ins w:id="17" w:author="Autor">
        <w:r w:rsidR="007B7BB5">
          <w:rPr>
            <w:rFonts w:asciiTheme="minorHAnsi" w:hAnsiTheme="minorHAnsi"/>
            <w:color w:val="000000"/>
            <w:sz w:val="22"/>
            <w:szCs w:val="22"/>
          </w:rPr>
          <w:t>,</w:t>
        </w:r>
      </w:ins>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ins w:id="18" w:author="Autor">
        <w:r w:rsidR="007B7BB5">
          <w:rPr>
            <w:rFonts w:asciiTheme="minorHAnsi" w:hAnsiTheme="minorHAnsi"/>
            <w:i/>
          </w:rPr>
          <w:t>.</w:t>
        </w:r>
      </w:ins>
      <w:r w:rsidRPr="005027B4">
        <w:rPr>
          <w:rFonts w:asciiTheme="minorHAnsi" w:hAnsiTheme="minorHAnsi"/>
          <w:i/>
        </w:rPr>
        <w:t>)</w:t>
      </w:r>
      <w:del w:id="19" w:author="Autor">
        <w:r w:rsidRPr="005027B4" w:rsidDel="007B7BB5">
          <w:rPr>
            <w:rFonts w:asciiTheme="minorHAnsi" w:hAnsiTheme="minorHAnsi"/>
            <w:i/>
          </w:rPr>
          <w:delText>.</w:delText>
        </w:r>
      </w:del>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8"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A16CAF" w:rsidRPr="005027B4" w:rsidRDefault="00013AFF" w:rsidP="005E75DE">
      <w:pPr>
        <w:pStyle w:val="Default"/>
        <w:spacing w:before="120" w:after="120"/>
        <w:ind w:left="708"/>
        <w:jc w:val="both"/>
        <w:rPr>
          <w:rFonts w:asciiTheme="minorHAnsi" w:eastAsia="Calibri" w:hAnsiTheme="minorHAnsi" w:cs="Times New Roman"/>
          <w:i/>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013AFF" w:rsidRPr="005027B4" w:rsidRDefault="00013AFF" w:rsidP="004641E9">
      <w:pPr>
        <w:pStyle w:val="Odsekzoznamu"/>
        <w:spacing w:before="120"/>
        <w:jc w:val="both"/>
        <w:rPr>
          <w:rFonts w:asciiTheme="minorHAnsi" w:hAnsiTheme="minorHAnsi"/>
          <w:color w:val="000000"/>
          <w:sz w:val="22"/>
          <w:szCs w:val="22"/>
        </w:rPr>
      </w:pP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e-mailom, zaslaným na e-mailovú adresu </w:t>
      </w:r>
      <w:hyperlink r:id="rId29"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D458E0" w:rsidRPr="005E75DE">
        <w:rPr>
          <w:rFonts w:asciiTheme="minorHAnsi" w:hAnsiTheme="minorHAnsi"/>
        </w:rPr>
        <w:t>Úradu podpredsedu vlády Slovenskej republiky pre investície a informatizáciu</w:t>
      </w:r>
      <w:r w:rsidRPr="00AD5119">
        <w:rPr>
          <w:rFonts w:asciiTheme="minorHAnsi" w:hAnsiTheme="minorHAnsi"/>
          <w:szCs w:val="22"/>
          <w:lang w:eastAsia="sk-SK"/>
        </w:rPr>
        <w:t xml:space="preserve"> 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D458E0" w:rsidRPr="005027B4">
        <w:rPr>
          <w:rFonts w:asciiTheme="minorHAnsi" w:hAnsiTheme="minorHAnsi"/>
          <w:szCs w:val="22"/>
          <w:lang w:eastAsia="sk-SK"/>
        </w:rPr>
        <w:t>Úrad podpredsedu vlády Slovenskej republiky pre investície a informatizáciu</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ins w:id="20" w:author="Autor">
        <w:r w:rsidR="001C3B66">
          <w:rPr>
            <w:rFonts w:asciiTheme="minorHAnsi" w:hAnsiTheme="minorHAnsi"/>
            <w:i/>
            <w:sz w:val="22"/>
            <w:szCs w:val="22"/>
          </w:rPr>
          <w:t>.</w:t>
        </w:r>
      </w:ins>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RDefault="006B22C5" w:rsidP="006A57A8">
      <w:pPr>
        <w:pStyle w:val="Odsekzoznamu"/>
        <w:numPr>
          <w:ilvl w:val="0"/>
          <w:numId w:val="7"/>
        </w:numPr>
        <w:spacing w:before="12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6A57A8" w:rsidRPr="005027B4">
        <w:rPr>
          <w:rFonts w:asciiTheme="minorHAnsi" w:hAnsiTheme="minorHAnsi"/>
          <w:color w:val="000000"/>
          <w:sz w:val="22"/>
          <w:szCs w:val="22"/>
        </w:rPr>
        <w:t>vytvoriť vhodné podmienky na činnosť informačno-poradenského centra</w:t>
      </w:r>
    </w:p>
    <w:p w:rsidR="006A57A8" w:rsidRPr="005027B4" w:rsidRDefault="006A57A8" w:rsidP="00E10E15">
      <w:pPr>
        <w:pStyle w:val="Odsekzoznamu"/>
        <w:spacing w:before="120"/>
        <w:jc w:val="both"/>
        <w:rPr>
          <w:rFonts w:asciiTheme="minorHAnsi" w:eastAsia="Calibri" w:hAnsiTheme="minorHAnsi"/>
          <w:sz w:val="22"/>
          <w:szCs w:val="22"/>
        </w:rPr>
      </w:pP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5E75DE" w:rsidRDefault="00E45202"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sz w:val="22"/>
          <w:szCs w:val="22"/>
        </w:rPr>
        <w:t>(Žiadateľ je povinný, za účelom posúdenia splnenia tejto podmienky poskytnutia príspevku, predložiť povinné prílohy ako súčasť odoslanej žiadosti o NFP v</w:t>
      </w:r>
      <w:r w:rsidR="0029146B">
        <w:rPr>
          <w:rFonts w:asciiTheme="minorHAnsi" w:hAnsiTheme="minorHAnsi"/>
          <w:i/>
          <w:sz w:val="22"/>
          <w:szCs w:val="22"/>
        </w:rPr>
        <w:t> </w:t>
      </w:r>
      <w:r w:rsidRPr="005E75DE">
        <w:rPr>
          <w:rFonts w:asciiTheme="minorHAnsi" w:hAnsiTheme="minorHAnsi"/>
          <w:i/>
          <w:sz w:val="22"/>
          <w:szCs w:val="22"/>
        </w:rPr>
        <w:t>ITMS</w:t>
      </w:r>
      <w:r w:rsidR="0029146B">
        <w:rPr>
          <w:rFonts w:asciiTheme="minorHAnsi" w:hAnsiTheme="minorHAnsi"/>
          <w:i/>
          <w:sz w:val="22"/>
          <w:szCs w:val="22"/>
        </w:rPr>
        <w:t>2014+</w:t>
      </w:r>
      <w:r w:rsidRPr="005E75DE">
        <w:rPr>
          <w:rFonts w:asciiTheme="minorHAnsi" w:hAnsiTheme="minorHAnsi"/>
          <w:i/>
          <w:sz w:val="22"/>
          <w:szCs w:val="22"/>
        </w:rPr>
        <w:t xml:space="preserve"> ako aj v písomnej </w:t>
      </w:r>
      <w:r w:rsidR="00AE4F66">
        <w:rPr>
          <w:rFonts w:asciiTheme="minorHAnsi" w:hAnsiTheme="minorHAnsi"/>
          <w:i/>
          <w:sz w:val="22"/>
          <w:szCs w:val="22"/>
        </w:rPr>
        <w:t>forme</w:t>
      </w:r>
      <w:r w:rsidRPr="005E75DE">
        <w:rPr>
          <w:rFonts w:asciiTheme="minorHAnsi" w:hAnsiTheme="minorHAnsi"/>
          <w:i/>
          <w:sz w:val="22"/>
          <w:szCs w:val="22"/>
        </w:rPr>
        <w:t>, ak nie je uvedené inak</w:t>
      </w:r>
      <w:r w:rsidR="00AE4F66">
        <w:rPr>
          <w:rFonts w:asciiTheme="minorHAnsi" w:hAnsiTheme="minorHAnsi"/>
          <w:i/>
          <w:sz w:val="22"/>
          <w:szCs w:val="22"/>
        </w:rPr>
        <w:t>.</w:t>
      </w:r>
      <w:r w:rsidRPr="005E75DE">
        <w:rPr>
          <w:rFonts w:asciiTheme="minorHAnsi" w:hAnsiTheme="minorHAnsi"/>
          <w:i/>
          <w:sz w:val="22"/>
          <w:szCs w:val="22"/>
        </w:rPr>
        <w:t>)</w:t>
      </w:r>
    </w:p>
    <w:p w:rsidR="001823BE" w:rsidRPr="005E75DE" w:rsidRDefault="001823BE">
      <w:pPr>
        <w:spacing w:after="0" w:line="240" w:lineRule="auto"/>
        <w:rPr>
          <w:rFonts w:asciiTheme="minorHAnsi" w:hAnsiTheme="minorHAnsi"/>
          <w:b/>
          <w:sz w:val="28"/>
          <w:szCs w:val="28"/>
          <w:lang w:eastAsia="sk-SK"/>
        </w:rPr>
      </w:pPr>
      <w:r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t>Overovanie podmienok poskytnutia príspevku a ďalšie informácie k vyzvaniu</w:t>
      </w:r>
    </w:p>
    <w:p w:rsidR="00843B73"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3C2776" w:rsidRPr="005E75DE" w:rsidRDefault="003C2776"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ins w:id="21" w:author="Autor">
        <w:r w:rsidR="00457E96">
          <w:rPr>
            <w:rStyle w:val="Odkaznapoznmkupodiarou"/>
            <w:bCs/>
            <w:iCs/>
          </w:rPr>
          <w:footnoteReference w:id="3"/>
        </w:r>
      </w:ins>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akýchkoľvek pochybností môže RO OP TP vyzvať žiadateľa na preukázanie splnenia podmienky poskytnutia príspevku, pričom v prípade nepreukázania 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2D36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 xml:space="preserve">v súlade so zákonom o e-Governmente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843B73" w:rsidRPr="005E75DE" w:rsidRDefault="00843B73" w:rsidP="005E75DE">
      <w:pPr>
        <w:spacing w:before="120" w:after="120" w:line="240" w:lineRule="auto"/>
        <w:ind w:firstLine="360"/>
        <w:jc w:val="both"/>
        <w:rPr>
          <w:rFonts w:asciiTheme="minorHAnsi" w:hAnsiTheme="minorHAnsi"/>
        </w:rPr>
      </w:pPr>
    </w:p>
    <w:p w:rsidR="0064229B" w:rsidRPr="005E75DE" w:rsidRDefault="0064229B"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 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preskúmania 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xml:space="preserve">, vysvetlenie nejasností alebo nápravu nepravdivých údajov zaslaním výzvy na 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027B4" w:rsidRDefault="00865032" w:rsidP="005E75DE">
      <w:pPr>
        <w:pStyle w:val="Odsekzoznamu"/>
        <w:numPr>
          <w:ilvl w:val="0"/>
          <w:numId w:val="6"/>
        </w:numPr>
        <w:spacing w:before="120" w:after="120"/>
        <w:contextualSpacing w:val="0"/>
        <w:jc w:val="both"/>
        <w:rPr>
          <w:rFonts w:asciiTheme="minorHAnsi" w:hAnsiTheme="minorHAnsi"/>
          <w:sz w:val="22"/>
          <w:szCs w:val="22"/>
        </w:rPr>
      </w:pPr>
      <w:r w:rsidRPr="00EF059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 ŽoNFP;</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30"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31"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 xml:space="preserve">RO OP TP na základe posúdenia splnenia podmienok poskytnutia príspevku určených vo vyzvaní rozhodne o schválení alebo neschválení ŽoNFP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32"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ins w:id="24" w:author="Auto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ins>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64229B" w:rsidRPr="005E75DE" w:rsidRDefault="0064229B" w:rsidP="005E75DE">
      <w:pPr>
        <w:spacing w:before="120" w:after="120" w:line="240" w:lineRule="auto"/>
        <w:ind w:firstLine="360"/>
        <w:jc w:val="both"/>
        <w:rPr>
          <w:rFonts w:asciiTheme="minorHAnsi" w:hAnsiTheme="minorHAnsi"/>
        </w:rPr>
      </w:pPr>
    </w:p>
    <w:p w:rsidR="00391763" w:rsidRPr="005E75DE" w:rsidRDefault="002777A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 xml:space="preserve">(tzv. autoremedúra), lebo odvolaniu v plnom rozsahu vyhovel. V tomto prípade ide stále o 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ÚV 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(rozhodnutie vydané v 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po doručení odvolania preskúma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 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ins w:id="25" w:author="Auto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5266" w:rsidRDefault="00925266">
      <w:pPr>
        <w:spacing w:before="120" w:after="120"/>
        <w:ind w:right="-18" w:firstLine="540"/>
        <w:jc w:val="both"/>
        <w:rPr>
          <w:rFonts w:asciiTheme="minorHAnsi" w:hAnsiTheme="minorHAnsi"/>
          <w:rPrChange w:id="26" w:author="Autor">
            <w:rPr/>
          </w:rPrChange>
        </w:rPr>
        <w:pPrChange w:id="27" w:author="Autor">
          <w:pPr>
            <w:pStyle w:val="Odsekzoznamu"/>
            <w:numPr>
              <w:numId w:val="41"/>
            </w:numPr>
            <w:tabs>
              <w:tab w:val="left" w:pos="900"/>
            </w:tabs>
            <w:spacing w:before="120" w:after="120"/>
            <w:ind w:left="1276" w:right="-18" w:hanging="360"/>
            <w:contextualSpacing w:val="0"/>
            <w:jc w:val="both"/>
          </w:pPr>
        </w:pPrChange>
      </w:pPr>
      <w:ins w:id="28" w:author="Autor">
        <w:r w:rsidRPr="00925266">
          <w:rPr>
            <w:rFonts w:asciiTheme="minorHAnsi" w:hAnsiTheme="minorHAnsi" w:cstheme="minorHAnsi"/>
            <w:rPrChange w:id="29" w:author="Autor">
              <w:rPr/>
            </w:rPrChange>
          </w:rPr>
          <w:t>Postup pri odvolacom konaní, ak sú splnené predpoklady uvedené v § 22 ods. 6 a § 20 zákona o príspevku z EŠIF:</w:t>
        </w:r>
      </w:ins>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w:t>
      </w:r>
      <w:del w:id="30" w:author="Autor">
        <w:r w:rsidRPr="005027B4" w:rsidDel="00925266">
          <w:rPr>
            <w:rFonts w:asciiTheme="minorHAnsi" w:hAnsiTheme="minorHAnsi"/>
            <w:sz w:val="22"/>
            <w:szCs w:val="22"/>
          </w:rPr>
          <w:delText xml:space="preserve">schválených </w:delText>
        </w:r>
      </w:del>
      <w:r w:rsidRPr="005027B4">
        <w:rPr>
          <w:rFonts w:asciiTheme="minorHAnsi" w:hAnsiTheme="minorHAnsi"/>
          <w:sz w:val="22"/>
          <w:szCs w:val="22"/>
        </w:rPr>
        <w:t xml:space="preserve">výdavkov a takáto výška nekorešponduje presne s výškou, ktorej sa žiadateľ domáhal v odvolaní, tak o 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FA21EE">
      <w:pPr>
        <w:pStyle w:val="Odsekzoznamu"/>
        <w:numPr>
          <w:ilvl w:val="0"/>
          <w:numId w:val="42"/>
        </w:numPr>
        <w:spacing w:before="120" w:after="120"/>
        <w:ind w:right="-18"/>
        <w:jc w:val="both"/>
        <w:rPr>
          <w:ins w:id="31" w:author="Auto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id="32" w:author="Autor">
        <w:r w:rsidR="00656EAE">
          <w:rPr>
            <w:rFonts w:asciiTheme="minorHAnsi" w:hAnsiTheme="minorHAnsi" w:cstheme="minorHAnsi"/>
            <w:bCs/>
            <w:iCs/>
            <w:sz w:val="22"/>
            <w:szCs w:val="22"/>
          </w:rPr>
          <w:t xml:space="preserve"> </w:t>
        </w:r>
      </w:ins>
    </w:p>
    <w:p w:rsidR="00FA21EE" w:rsidRPr="000410D3" w:rsidRDefault="00656EAE" w:rsidP="00FA21EE">
      <w:pPr>
        <w:pStyle w:val="Odsekzoznamu"/>
        <w:numPr>
          <w:ilvl w:val="0"/>
          <w:numId w:val="42"/>
        </w:numPr>
        <w:spacing w:before="120" w:after="120"/>
        <w:ind w:right="-18"/>
        <w:jc w:val="both"/>
        <w:rPr>
          <w:rFonts w:asciiTheme="minorHAnsi" w:hAnsiTheme="minorHAnsi" w:cstheme="minorHAnsi"/>
          <w:sz w:val="22"/>
          <w:szCs w:val="22"/>
        </w:rPr>
      </w:pPr>
      <w:ins w:id="33" w:author="Autor">
        <w:r w:rsidRPr="00153F0F">
          <w:rPr>
            <w:rFonts w:asciiTheme="minorHAnsi" w:hAnsiTheme="minorHAnsi" w:cstheme="minorHAnsi"/>
            <w:b/>
            <w:sz w:val="22"/>
            <w:szCs w:val="22"/>
            <w:rPrChange w:id="34" w:author="Autor">
              <w:rPr>
                <w:rFonts w:asciiTheme="minorHAnsi" w:hAnsiTheme="minorHAnsi" w:cstheme="minorHAnsi"/>
                <w:sz w:val="22"/>
                <w:szCs w:val="22"/>
              </w:rPr>
            </w:rPrChange>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rsidR="00FA21EE" w:rsidRPr="005027B4" w:rsidRDefault="00FA21EE" w:rsidP="000410D3">
      <w:pPr>
        <w:pStyle w:val="Odsekzoznamu"/>
        <w:spacing w:before="120" w:after="120"/>
        <w:ind w:left="1350" w:right="-18"/>
        <w:contextualSpacing w:val="0"/>
        <w:jc w:val="both"/>
        <w:rPr>
          <w:rFonts w:asciiTheme="minorHAnsi" w:hAnsiTheme="minorHAnsi"/>
          <w:sz w:val="22"/>
          <w:szCs w:val="22"/>
        </w:rPr>
      </w:pP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p>
    <w:p w:rsidR="002F6327" w:rsidRPr="005E75DE" w:rsidRDefault="002F6327" w:rsidP="005E75DE">
      <w:pPr>
        <w:spacing w:before="120" w:after="120" w:line="240" w:lineRule="auto"/>
        <w:ind w:firstLine="360"/>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 xml:space="preserve">Rozhodnutie o schválení ŽoNFP môže byť preskúmané do zaslania návrhu na uzavretie zmluvy o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5027B4">
        <w:rPr>
          <w:rFonts w:asciiTheme="minorHAnsi" w:hAnsiTheme="minorHAnsi"/>
          <w:b/>
          <w:sz w:val="22"/>
          <w:szCs w:val="22"/>
        </w:rPr>
        <w:t>Preskúmavané konanie zastaví</w:t>
      </w:r>
      <w:r w:rsidRPr="005027B4">
        <w:rPr>
          <w:rFonts w:asciiTheme="minorHAnsi" w:hAnsiTheme="minorHAnsi"/>
          <w:sz w:val="22"/>
          <w:szCs w:val="22"/>
        </w:rPr>
        <w:t xml:space="preserve"> - ak ŠO preskúmaním rozhodnutia mimo odvolacieho konania zistí, že rozhodnutie nebolo vydané v rozpore so zákonom o príspevku z EŠIF, </w:t>
      </w:r>
      <w:r w:rsidR="00B62B84" w:rsidRPr="005027B4">
        <w:rPr>
          <w:rFonts w:asciiTheme="minorHAnsi" w:hAnsiTheme="minorHAnsi"/>
          <w:sz w:val="22"/>
          <w:szCs w:val="22"/>
        </w:rPr>
        <w:t xml:space="preserve">vedúci Úradu vlády SR </w:t>
      </w:r>
      <w:r w:rsidRPr="005027B4">
        <w:rPr>
          <w:rFonts w:asciiTheme="minorHAnsi" w:hAnsiTheme="minorHAnsi"/>
          <w:sz w:val="22"/>
          <w:szCs w:val="22"/>
        </w:rPr>
        <w:t xml:space="preserve"> preskúmavané konanie zastaví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 predĺžení a dôvodoch predĺženia.</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27633B" w:rsidRPr="005E75DE" w:rsidRDefault="0027633B" w:rsidP="005E75DE">
      <w:pPr>
        <w:spacing w:before="120" w:after="120" w:line="240" w:lineRule="auto"/>
        <w:ind w:firstLine="360"/>
        <w:jc w:val="both"/>
        <w:rPr>
          <w:rFonts w:asciiTheme="minorHAnsi" w:hAnsiTheme="minorHAnsi"/>
        </w:rPr>
      </w:pPr>
    </w:p>
    <w:p w:rsidR="00C3240E" w:rsidRPr="000410D3" w:rsidRDefault="00C3240E" w:rsidP="005E75DE">
      <w:pPr>
        <w:spacing w:before="12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22109" w:rsidRPr="005E75DE" w:rsidRDefault="00722109" w:rsidP="005E75DE">
      <w:pPr>
        <w:spacing w:before="120" w:after="120" w:line="240" w:lineRule="auto"/>
        <w:ind w:firstLine="357"/>
        <w:jc w:val="both"/>
        <w:rPr>
          <w:rFonts w:asciiTheme="minorHAnsi" w:hAnsiTheme="minorHAnsi"/>
        </w:rPr>
      </w:pPr>
    </w:p>
    <w:p w:rsidR="00203711" w:rsidRPr="005E75DE" w:rsidRDefault="00203711" w:rsidP="005E75DE">
      <w:pPr>
        <w:spacing w:before="12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74530" w:rsidRPr="005E75DE" w:rsidRDefault="00474530" w:rsidP="005E75DE">
      <w:pPr>
        <w:spacing w:before="120" w:after="120" w:line="240" w:lineRule="auto"/>
        <w:ind w:firstLine="357"/>
        <w:jc w:val="both"/>
        <w:rPr>
          <w:rFonts w:asciiTheme="minorHAnsi" w:hAnsiTheme="minorHAnsi"/>
          <w:b/>
          <w:u w:val="single"/>
        </w:rPr>
      </w:pPr>
    </w:p>
    <w:p w:rsidR="00426411" w:rsidRPr="005E75DE" w:rsidRDefault="00426411"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 xml:space="preserve">projektovej úrovni overované v procese výberu projektov, ako aj v procese monitorovania a 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9A4624" w:rsidRDefault="00B94CDA" w:rsidP="00B94CDA">
      <w:pPr>
        <w:spacing w:before="120" w:after="120"/>
        <w:ind w:firstLine="360"/>
        <w:jc w:val="both"/>
        <w:rPr>
          <w:rFonts w:asciiTheme="minorHAnsi" w:eastAsiaTheme="minorHAnsi" w:hAnsiTheme="minorHAnsi"/>
          <w:color w:val="000000"/>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33"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4"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B94CDA" w:rsidRPr="005E75DE" w:rsidRDefault="00B94CDA" w:rsidP="005E75DE">
      <w:pPr>
        <w:spacing w:before="120" w:after="120" w:line="240" w:lineRule="auto"/>
        <w:ind w:firstLine="360"/>
        <w:jc w:val="both"/>
        <w:rPr>
          <w:rFonts w:asciiTheme="minorHAnsi" w:hAnsiTheme="minorHAnsi"/>
        </w:rPr>
      </w:pP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74530" w:rsidRPr="005E75DE" w:rsidRDefault="00474530" w:rsidP="005E75DE">
      <w:pPr>
        <w:spacing w:before="120" w:after="120" w:line="240" w:lineRule="auto"/>
        <w:ind w:firstLine="360"/>
        <w:jc w:val="both"/>
        <w:rPr>
          <w:rFonts w:asciiTheme="minorHAnsi" w:hAnsiTheme="minorHAnsi"/>
        </w:rPr>
      </w:pPr>
    </w:p>
    <w:p w:rsidR="00412BEC" w:rsidRPr="005E75DE" w:rsidRDefault="00426411"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písomný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poskytol potrebnú súčinnosť.</w:t>
      </w:r>
    </w:p>
    <w:p w:rsidR="006419B3" w:rsidRPr="005E75DE" w:rsidRDefault="007F131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Vzor zmluvy o NFP ako aj Rozhodnutia o schválení ŽoNFP </w:t>
      </w:r>
      <w:r w:rsidR="007F7D05" w:rsidRPr="005E75DE">
        <w:rPr>
          <w:rFonts w:asciiTheme="minorHAnsi" w:hAnsiTheme="minorHAnsi"/>
        </w:rPr>
        <w:t>(</w:t>
      </w:r>
      <w:r w:rsidRPr="005E75DE">
        <w:rPr>
          <w:rFonts w:asciiTheme="minorHAnsi" w:hAnsiTheme="minorHAnsi"/>
        </w:rPr>
        <w:t>v</w:t>
      </w:r>
      <w:r w:rsidR="007F7D05" w:rsidRPr="005E75DE">
        <w:rPr>
          <w:rFonts w:asciiTheme="minorHAnsi" w:hAnsiTheme="minorHAnsi"/>
        </w:rPr>
        <w:t> </w:t>
      </w:r>
      <w:r w:rsidRPr="005E75DE">
        <w:rPr>
          <w:rFonts w:asciiTheme="minorHAnsi" w:hAnsiTheme="minorHAnsi"/>
        </w:rPr>
        <w:t>prípade</w:t>
      </w:r>
      <w:r w:rsidR="007F7D05" w:rsidRPr="005E75DE">
        <w:rPr>
          <w:rFonts w:asciiTheme="minorHAnsi" w:hAnsiTheme="minorHAnsi"/>
        </w:rPr>
        <w:t>,</w:t>
      </w:r>
      <w:r w:rsidRPr="005E75DE">
        <w:rPr>
          <w:rFonts w:asciiTheme="minorHAnsi" w:hAnsiTheme="minorHAnsi"/>
        </w:rPr>
        <w:t xml:space="preserve"> ak je prijímateľ a RO OP TP tá istá osoba</w:t>
      </w:r>
      <w:r w:rsidR="007F7D05" w:rsidRPr="005E75DE">
        <w:rPr>
          <w:rFonts w:asciiTheme="minorHAnsi" w:hAnsiTheme="minorHAnsi"/>
        </w:rPr>
        <w:t>)</w:t>
      </w:r>
      <w:r w:rsidRPr="005E75DE">
        <w:rPr>
          <w:rFonts w:asciiTheme="minorHAnsi" w:hAnsiTheme="minorHAnsi"/>
        </w:rPr>
        <w:t xml:space="preserve">  sú zverejnené na webovom sídle RO OP TP  </w:t>
      </w:r>
      <w:hyperlink r:id="rId35" w:history="1">
        <w:r w:rsidR="007F7D05" w:rsidRPr="005E75DE">
          <w:rPr>
            <w:rStyle w:val="Hypertextovprepojenie"/>
            <w:rFonts w:asciiTheme="minorHAnsi" w:hAnsiTheme="minorHAnsi"/>
          </w:rPr>
          <w:t>http://optp.vlada.gov.sk</w:t>
        </w:r>
        <w:r w:rsidR="007F7D05" w:rsidRPr="005E75DE">
          <w:rPr>
            <w:rStyle w:val="Hypertextovprepojenie"/>
            <w:rFonts w:asciiTheme="minorHAnsi" w:hAnsiTheme="minorHAnsi"/>
            <w:sz w:val="23"/>
            <w:szCs w:val="23"/>
          </w:rPr>
          <w:t>/ine-dokumenty/</w:t>
        </w:r>
      </w:hyperlink>
      <w:r w:rsidRPr="005E75DE">
        <w:rPr>
          <w:rFonts w:asciiTheme="minorHAnsi" w:hAnsiTheme="minorHAnsi"/>
        </w:rPr>
        <w:t xml:space="preserve">. V prípade zmeny vzoru zmluvy o NFP/ Rozhodnutia o schválení ŽoNFP zverejnených na webovom sídle RO OP TP, ktoré nie sú prílohou vyzvania,  RO </w:t>
      </w:r>
      <w:r w:rsidR="007F7D05" w:rsidRPr="005E75DE">
        <w:rPr>
          <w:rFonts w:asciiTheme="minorHAnsi" w:hAnsiTheme="minorHAnsi"/>
        </w:rPr>
        <w:t xml:space="preserve">OP TP </w:t>
      </w:r>
      <w:r w:rsidRPr="005E75DE">
        <w:rPr>
          <w:rFonts w:asciiTheme="minorHAnsi" w:hAnsiTheme="minorHAnsi"/>
        </w:rPr>
        <w:t>nahradí zverejnené vzory novou verziou. Predchádzajúce verzie sú dostupné v archíve s jasným označením čísla verzie a vymedzeným</w:t>
      </w:r>
      <w:r w:rsidR="00721C48">
        <w:rPr>
          <w:rFonts w:asciiTheme="minorHAnsi" w:hAnsiTheme="minorHAnsi"/>
        </w:rPr>
        <w:t xml:space="preserve"> </w:t>
      </w:r>
      <w:r w:rsidRPr="005E75DE">
        <w:rPr>
          <w:rFonts w:asciiTheme="minorHAnsi" w:hAnsiTheme="minorHAnsi"/>
        </w:rPr>
        <w:t>obdobím</w:t>
      </w:r>
      <w:r w:rsidR="00721C48">
        <w:rPr>
          <w:rFonts w:asciiTheme="minorHAnsi" w:hAnsiTheme="minorHAnsi"/>
        </w:rPr>
        <w:t xml:space="preserve"> </w:t>
      </w:r>
      <w:r w:rsidRPr="005E75DE">
        <w:rPr>
          <w:rFonts w:asciiTheme="minorHAnsi" w:hAnsiTheme="minorHAnsi"/>
        </w:rPr>
        <w:t>platnosti.</w:t>
      </w:r>
    </w:p>
    <w:p w:rsidR="006F4B6F" w:rsidRPr="00E90B16" w:rsidRDefault="006F4B6F">
      <w:pPr>
        <w:rPr>
          <w:rFonts w:asciiTheme="minorHAnsi" w:eastAsiaTheme="minorHAnsi" w:hAnsiTheme="minorHAnsi"/>
        </w:rPr>
        <w:pPrChange w:id="35" w:author="Autor">
          <w:pPr>
            <w:autoSpaceDE w:val="0"/>
            <w:autoSpaceDN w:val="0"/>
            <w:adjustRightInd w:val="0"/>
            <w:spacing w:before="120" w:after="120" w:line="240" w:lineRule="auto"/>
            <w:ind w:firstLine="360"/>
            <w:jc w:val="both"/>
          </w:pPr>
        </w:pPrChange>
      </w:pPr>
      <w:r w:rsidRPr="00AD5119">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w:t>
      </w:r>
      <w:r w:rsidRPr="005027B4">
        <w:rPr>
          <w:rFonts w:asciiTheme="minorHAnsi" w:eastAsiaTheme="minorHAnsi" w:hAnsiTheme="minorHAnsi"/>
        </w:rPr>
        <w:t>ne a doplnení niektorých zákonov (zákon o e-Governmente) je</w:t>
      </w:r>
      <w:r w:rsidRPr="005027B4">
        <w:rPr>
          <w:rFonts w:asciiTheme="minorHAnsi" w:eastAsiaTheme="minorHAnsi" w:hAnsiTheme="minorHAnsi"/>
        </w:rPr>
        <w:br/>
        <w:t xml:space="preserve">od 1. 11. 2016 zmluva o NFP vyhotovená v elektronickej podobe a zmluvné strany ju podpisujú kvalifikovaným elektronickým podpisom (na základe kvalifikovaného certifikátu, mandátneho certifikátu). Uzatvorenie zmluvy </w:t>
      </w:r>
      <w:r w:rsidR="00D161DD" w:rsidRPr="005027B4">
        <w:rPr>
          <w:rFonts w:asciiTheme="minorHAnsi" w:eastAsiaTheme="minorHAnsi" w:hAnsiTheme="minorHAnsi"/>
        </w:rPr>
        <w:t xml:space="preserve">o NFP </w:t>
      </w:r>
      <w:r w:rsidRPr="005027B4">
        <w:rPr>
          <w:rFonts w:asciiTheme="minorHAnsi" w:eastAsiaTheme="minorHAnsi" w:hAnsiTheme="minorHAnsi"/>
        </w:rPr>
        <w:t xml:space="preserve">v elektronickej podobe sa rovnako vzťahuje aj na uzavretie každého dodatku k </w:t>
      </w:r>
      <w:r w:rsidR="00F712D0">
        <w:rPr>
          <w:rFonts w:asciiTheme="minorHAnsi" w:eastAsiaTheme="minorHAnsi" w:hAnsiTheme="minorHAnsi"/>
        </w:rPr>
        <w:t>z</w:t>
      </w:r>
      <w:r w:rsidRPr="005027B4">
        <w:rPr>
          <w:rFonts w:asciiTheme="minorHAnsi" w:eastAsiaTheme="minorHAnsi" w:hAnsiTheme="minorHAnsi"/>
        </w:rPr>
        <w:t xml:space="preserve">mluve o NFP. </w:t>
      </w:r>
      <w:ins w:id="36" w:author="Autor">
        <w:r w:rsidR="00E90B16" w:rsidRPr="00E90B16">
          <w:rPr>
            <w:spacing w:val="1"/>
            <w:rPrChange w:id="37" w:author="Autor">
              <w:rPr>
                <w:spacing w:val="1"/>
                <w:sz w:val="20"/>
                <w:szCs w:val="20"/>
              </w:rPr>
            </w:rPrChange>
          </w:rPr>
          <w:t>V prípade elektronického podpisu zmluvy o NFP splnomocnenou osobou je súčasťou dokumentu zmluvy o NFP  aj Plnomocenstvo s uvedením čísla a dátumu Plnomocenstva.</w:t>
        </w:r>
      </w:ins>
    </w:p>
    <w:p w:rsidR="006419B3" w:rsidRPr="005E75DE" w:rsidRDefault="006F4B6F" w:rsidP="005E75DE">
      <w:pPr>
        <w:spacing w:before="120" w:after="120" w:line="240" w:lineRule="auto"/>
        <w:ind w:firstLine="360"/>
        <w:jc w:val="both"/>
        <w:rPr>
          <w:rFonts w:ascii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 xml:space="preserve">v tlačenej forme. V tomto prípade RO OP TP zašle žiadateľovi návrh na uzavretie zmluvy o NFP v minimálne </w:t>
      </w:r>
      <w:del w:id="38" w:author="Autor">
        <w:r w:rsidRPr="005027B4" w:rsidDel="00520519">
          <w:rPr>
            <w:rFonts w:asciiTheme="minorHAnsi" w:eastAsiaTheme="minorHAnsi" w:hAnsiTheme="minorHAnsi"/>
          </w:rPr>
          <w:delText xml:space="preserve">šiestich </w:delText>
        </w:r>
      </w:del>
      <w:ins w:id="39" w:author="Autor">
        <w:r w:rsidR="00520519">
          <w:rPr>
            <w:rFonts w:asciiTheme="minorHAnsi" w:eastAsiaTheme="minorHAnsi" w:hAnsiTheme="minorHAnsi"/>
          </w:rPr>
          <w:t>štyroch</w:t>
        </w:r>
        <w:r w:rsidR="00520519" w:rsidRPr="005027B4">
          <w:rPr>
            <w:rFonts w:asciiTheme="minorHAnsi" w:eastAsiaTheme="minorHAnsi" w:hAnsiTheme="minorHAnsi"/>
          </w:rPr>
          <w:t xml:space="preserve"> </w:t>
        </w:r>
      </w:ins>
      <w:r w:rsidRPr="005027B4">
        <w:rPr>
          <w:rFonts w:asciiTheme="minorHAnsi" w:eastAsiaTheme="minorHAnsi" w:hAnsiTheme="minorHAnsi"/>
        </w:rPr>
        <w:t>rovnopisoch doporučenou poštou, alebo iným vhodným spôsobom bezodkladne po podpise štatutárnym orgánom.</w:t>
      </w:r>
      <w:r w:rsidR="00AE5BC5" w:rsidRPr="005027B4">
        <w:rPr>
          <w:rFonts w:asciiTheme="minorHAnsi" w:eastAsiaTheme="minorHAnsi" w:hAnsiTheme="minorHAnsi"/>
        </w:rPr>
        <w:t xml:space="preserve"> </w:t>
      </w:r>
      <w:r w:rsidR="006419B3" w:rsidRPr="005E75DE">
        <w:rPr>
          <w:rFonts w:asciiTheme="minorHAnsi" w:hAnsiTheme="minorHAnsi"/>
        </w:rPr>
        <w:t xml:space="preserve">RO OP TP poskytne žiadateľovi lehotu na prijatie návrhu na uzavretie zmluvy o NFP (minimálne  5 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6419B3" w:rsidRPr="005E75DE" w:rsidRDefault="00D161DD" w:rsidP="005E75DE">
      <w:pPr>
        <w:spacing w:before="120" w:after="120" w:line="240" w:lineRule="auto"/>
        <w:ind w:firstLine="360"/>
        <w:jc w:val="both"/>
        <w:rPr>
          <w:rFonts w:asciiTheme="minorHAnsi" w:hAnsiTheme="minorHAnsi"/>
        </w:rPr>
      </w:pPr>
      <w:r w:rsidRPr="00AD5119">
        <w:rPr>
          <w:rFonts w:asciiTheme="minorHAnsi" w:eastAsiaTheme="minorHAnsi" w:hAnsiTheme="minorHAnsi"/>
        </w:rPr>
        <w:t xml:space="preserve">V prípade podpísania zmluvy o NFP v tlačenej podobe 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36"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r w:rsidR="006419B3" w:rsidRPr="005E75DE">
        <w:rPr>
          <w:rFonts w:asciiTheme="minorHAnsi" w:hAnsiTheme="minorHAnsi"/>
        </w:rPr>
        <w:t>Deň doručenia prijatého návrhu na uzavretie zmluvy o NFP je dňom nadobudnutia platnosti a zároveň momentom uzavretia zmluvy</w:t>
      </w:r>
      <w:r w:rsidRPr="00AD5119">
        <w:rPr>
          <w:rFonts w:asciiTheme="minorHAnsi" w:eastAsiaTheme="minorHAnsi" w:hAnsiTheme="minorHAnsi"/>
        </w:rPr>
        <w:t xml:space="preserve"> o NFP</w:t>
      </w:r>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8D4AA1" w:rsidRPr="005E75DE">
        <w:rPr>
          <w:rFonts w:asciiTheme="minorHAnsi" w:hAnsiTheme="minorHAnsi"/>
        </w:rPr>
        <w:t>Právny nárok na poskytnutie príspevku vzniká nadobudnutím účinnosti zmluvy o NFP alebo nadobudnutím právoplatnosti Rozhodnutia, ak je prijímateľ a RO OP TP tá istá osoba.</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 ktoré sa zmluva o NFP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474530" w:rsidRPr="005E75DE" w:rsidRDefault="00474530" w:rsidP="005E75DE">
      <w:pPr>
        <w:spacing w:before="120" w:after="120" w:line="240" w:lineRule="auto"/>
        <w:ind w:firstLine="360"/>
        <w:jc w:val="both"/>
        <w:rPr>
          <w:rFonts w:asciiTheme="minorHAnsi" w:hAnsiTheme="minorHAnsi"/>
        </w:rPr>
      </w:pPr>
    </w:p>
    <w:p w:rsidR="009D0DD2" w:rsidRPr="005E75DE" w:rsidRDefault="009D0DD2"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 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37"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722109" w:rsidRPr="005E75DE" w:rsidRDefault="00722109" w:rsidP="005E75DE">
      <w:pPr>
        <w:spacing w:before="120" w:after="120" w:line="240" w:lineRule="auto"/>
        <w:ind w:firstLine="360"/>
        <w:jc w:val="both"/>
        <w:rPr>
          <w:rFonts w:asciiTheme="minorHAnsi" w:hAnsiTheme="minorHAnsi"/>
        </w:rPr>
      </w:pPr>
    </w:p>
    <w:p w:rsidR="0064229B" w:rsidRPr="005E75DE" w:rsidRDefault="0064229B"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 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7B0FCE" w:rsidP="007B1092">
            <w:pPr>
              <w:spacing w:before="120" w:after="120"/>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ĽZ</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7</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7.1</w:t>
            </w:r>
          </w:p>
        </w:tc>
      </w:tr>
    </w:tbl>
    <w:p w:rsidR="003B2C58" w:rsidRPr="00AD5119"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VaI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II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8</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a komplementárnym účinkom je možné získať na webovom sídle centrálneho koordinačného orgánu</w:t>
      </w:r>
      <w:r w:rsidRPr="005E75DE">
        <w:rPr>
          <w:rFonts w:asciiTheme="minorHAnsi" w:hAnsiTheme="minorHAnsi"/>
        </w:rPr>
        <w:t xml:space="preserve"> </w:t>
      </w:r>
      <w:hyperlink r:id="rId38"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9"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 xml:space="preserve"> aktualizovaná</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ins w:id="40" w:author="Autor">
        <w:r w:rsidR="001B5B63">
          <w:rPr>
            <w:rFonts w:asciiTheme="minorHAnsi" w:hAnsiTheme="minorHAnsi"/>
            <w:bCs/>
            <w:iCs/>
            <w:sz w:val="22"/>
            <w:szCs w:val="22"/>
          </w:rPr>
          <w:t xml:space="preserve"> </w:t>
        </w:r>
      </w:ins>
      <w:r w:rsidR="00284C43" w:rsidRPr="005027B4">
        <w:rPr>
          <w:rFonts w:asciiTheme="minorHAnsi" w:hAnsiTheme="minorHAnsi"/>
          <w:bCs/>
          <w:iCs/>
          <w:sz w:val="22"/>
          <w:szCs w:val="22"/>
        </w:rPr>
        <w:t xml:space="preserve">- </w:t>
      </w:r>
      <w:r w:rsidR="00284C43" w:rsidRPr="005027B4">
        <w:rPr>
          <w:rFonts w:asciiTheme="minorHAnsi" w:hAnsiTheme="minorHAnsi"/>
          <w:b/>
          <w:sz w:val="22"/>
          <w:szCs w:val="22"/>
        </w:rPr>
        <w:t>aktualizovaná</w:t>
      </w:r>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5027B4" w:rsidRDefault="0098295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del w:id="41" w:author="Autor">
        <w:r w:rsidR="00284C43" w:rsidRPr="005027B4" w:rsidDel="004339EF">
          <w:rPr>
            <w:rFonts w:asciiTheme="minorHAnsi" w:hAnsiTheme="minorHAnsi"/>
            <w:bCs/>
            <w:iCs/>
            <w:sz w:val="22"/>
            <w:szCs w:val="22"/>
          </w:rPr>
          <w:delText xml:space="preserve">- </w:delText>
        </w:r>
        <w:r w:rsidR="00284C43" w:rsidRPr="005027B4" w:rsidDel="004339EF">
          <w:rPr>
            <w:rFonts w:asciiTheme="minorHAnsi" w:hAnsiTheme="minorHAnsi"/>
            <w:b/>
            <w:sz w:val="22"/>
            <w:szCs w:val="22"/>
          </w:rPr>
          <w:delText>aktualizovaná</w:delText>
        </w:r>
      </w:del>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del w:id="42" w:author="Autor">
        <w:r w:rsidR="00321F2C" w:rsidRPr="005027B4" w:rsidDel="004339EF">
          <w:rPr>
            <w:rFonts w:asciiTheme="minorHAnsi" w:hAnsiTheme="minorHAnsi"/>
            <w:bCs/>
            <w:iCs/>
            <w:sz w:val="22"/>
            <w:szCs w:val="22"/>
          </w:rPr>
          <w:delText xml:space="preserve">- </w:delText>
        </w:r>
        <w:r w:rsidR="00321F2C" w:rsidRPr="005027B4" w:rsidDel="004339EF">
          <w:rPr>
            <w:rFonts w:asciiTheme="minorHAnsi" w:hAnsiTheme="minorHAnsi"/>
            <w:b/>
            <w:sz w:val="22"/>
            <w:szCs w:val="22"/>
          </w:rPr>
          <w:delText>aktualizovaná</w:delText>
        </w:r>
        <w:r w:rsidR="00321F2C" w:rsidRPr="00AD5119" w:rsidDel="004339EF">
          <w:rPr>
            <w:rStyle w:val="Odkaznapoznmkupodiarou"/>
            <w:rFonts w:asciiTheme="minorHAnsi" w:hAnsiTheme="minorHAnsi"/>
            <w:sz w:val="22"/>
            <w:szCs w:val="22"/>
          </w:rPr>
          <w:delText xml:space="preserve"> </w:delText>
        </w:r>
      </w:del>
      <w:r w:rsidR="00EF4C6A" w:rsidRPr="00AD5119">
        <w:rPr>
          <w:rStyle w:val="Odkaznapoznmkupodiarou"/>
          <w:rFonts w:asciiTheme="minorHAnsi" w:hAnsiTheme="minorHAnsi"/>
          <w:sz w:val="22"/>
          <w:szCs w:val="22"/>
        </w:rPr>
        <w:footnoteReference w:id="5"/>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even" r:id="rId40"/>
      <w:headerReference w:type="default" r:id="rId41"/>
      <w:footerReference w:type="even"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62A" w:rsidRDefault="004F162A" w:rsidP="00784ECE">
      <w:pPr>
        <w:spacing w:after="0" w:line="240" w:lineRule="auto"/>
      </w:pPr>
      <w:r>
        <w:separator/>
      </w:r>
    </w:p>
  </w:endnote>
  <w:endnote w:type="continuationSeparator" w:id="0">
    <w:p w:rsidR="004F162A" w:rsidRDefault="004F162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707" w:rsidRDefault="00A5770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4F162A" w:rsidRDefault="004F162A">
        <w:pPr>
          <w:pStyle w:val="Pta"/>
          <w:jc w:val="center"/>
        </w:pPr>
        <w:r>
          <w:fldChar w:fldCharType="begin"/>
        </w:r>
        <w:r>
          <w:instrText>PAGE   \* MERGEFORMAT</w:instrText>
        </w:r>
        <w:r>
          <w:fldChar w:fldCharType="separate"/>
        </w:r>
        <w:r w:rsidR="001C36F5">
          <w:rPr>
            <w:noProof/>
          </w:rPr>
          <w:t>1</w:t>
        </w:r>
        <w:r>
          <w:fldChar w:fldCharType="end"/>
        </w:r>
      </w:p>
    </w:sdtContent>
  </w:sdt>
  <w:p w:rsidR="004F162A" w:rsidRDefault="004F162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2A" w:rsidRDefault="004F162A"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2FA4012"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4F162A" w:rsidRDefault="004F162A"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4F162A" w:rsidRDefault="004F162A" w:rsidP="00F4420F">
    <w:pPr>
      <w:pStyle w:val="Pta"/>
    </w:pPr>
  </w:p>
  <w:p w:rsidR="004F162A" w:rsidRDefault="004F162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62A" w:rsidRDefault="004F162A" w:rsidP="00784ECE">
      <w:pPr>
        <w:spacing w:after="0" w:line="240" w:lineRule="auto"/>
      </w:pPr>
      <w:r>
        <w:separator/>
      </w:r>
    </w:p>
  </w:footnote>
  <w:footnote w:type="continuationSeparator" w:id="0">
    <w:p w:rsidR="004F162A" w:rsidRDefault="004F162A" w:rsidP="00784ECE">
      <w:pPr>
        <w:spacing w:after="0" w:line="240" w:lineRule="auto"/>
      </w:pPr>
      <w:r>
        <w:continuationSeparator/>
      </w:r>
    </w:p>
  </w:footnote>
  <w:footnote w:id="1">
    <w:p w:rsidR="004F162A" w:rsidRPr="005B609E" w:rsidRDefault="004F162A"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31754B" w:rsidRDefault="0031754B" w:rsidP="0031754B">
      <w:pPr>
        <w:pStyle w:val="Textpoznmkypodiarou"/>
        <w:jc w:val="both"/>
        <w:rPr>
          <w:ins w:id="15" w:author="Autor"/>
        </w:rPr>
      </w:pPr>
      <w:ins w:id="16" w:author="Auto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ins>
    </w:p>
  </w:footnote>
  <w:footnote w:id="3">
    <w:p w:rsidR="00457E96" w:rsidRDefault="00457E96" w:rsidP="00457E96">
      <w:pPr>
        <w:pStyle w:val="Textpoznmkypodiarou"/>
        <w:jc w:val="both"/>
        <w:rPr>
          <w:ins w:id="22" w:author="Autor"/>
        </w:rPr>
      </w:pPr>
      <w:ins w:id="23" w:author="Auto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ins>
    </w:p>
  </w:footnote>
  <w:footnote w:id="4">
    <w:p w:rsidR="004F162A" w:rsidRDefault="004F162A"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4F162A" w:rsidRDefault="004F162A"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707" w:rsidRDefault="00A5770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2A" w:rsidRDefault="004F162A">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4F162A" w:rsidRDefault="004F162A">
    <w:pPr>
      <w:pStyle w:val="Hlavika"/>
      <w:rPr>
        <w:rFonts w:asciiTheme="minorHAnsi" w:hAnsiTheme="minorHAnsi"/>
        <w:sz w:val="22"/>
        <w:szCs w:val="22"/>
      </w:rPr>
    </w:pPr>
  </w:p>
  <w:p w:rsidR="004F162A" w:rsidRPr="00005728" w:rsidRDefault="004F162A">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del w:id="43" w:author="Autor">
      <w:r w:rsidRPr="00486DA5" w:rsidDel="005F0997">
        <w:rPr>
          <w:rFonts w:asciiTheme="minorHAnsi" w:hAnsiTheme="minorHAnsi"/>
        </w:rPr>
        <w:delText>7</w:delText>
      </w:r>
    </w:del>
    <w:ins w:id="44" w:author="Autor">
      <w:r w:rsidR="005F0997">
        <w:rPr>
          <w:rFonts w:asciiTheme="minorHAnsi" w:hAnsiTheme="minorHAnsi"/>
        </w:rPr>
        <w:t>8</w:t>
      </w:r>
    </w:ins>
    <w:r w:rsidRPr="00486DA5">
      <w:rPr>
        <w:rFonts w:asciiTheme="minorHAnsi" w:hAnsiTheme="minorHAnsi"/>
      </w:rPr>
      <w:t xml:space="preserve"> z </w:t>
    </w:r>
    <w:del w:id="45" w:author="Autor">
      <w:r w:rsidR="005F0997" w:rsidDel="00A57707">
        <w:rPr>
          <w:rFonts w:asciiTheme="minorHAnsi" w:hAnsiTheme="minorHAnsi"/>
        </w:rPr>
        <w:delText>01</w:delText>
      </w:r>
      <w:r w:rsidRPr="00486DA5" w:rsidDel="00A57707">
        <w:rPr>
          <w:rFonts w:asciiTheme="minorHAnsi" w:hAnsiTheme="minorHAnsi"/>
        </w:rPr>
        <w:delText xml:space="preserve">. </w:delText>
      </w:r>
      <w:r w:rsidR="005F0997" w:rsidDel="00A57707">
        <w:rPr>
          <w:rFonts w:asciiTheme="minorHAnsi" w:hAnsiTheme="minorHAnsi"/>
        </w:rPr>
        <w:delText>11</w:delText>
      </w:r>
    </w:del>
    <w:ins w:id="46" w:author="Autor">
      <w:r w:rsidR="00A57707">
        <w:rPr>
          <w:rFonts w:asciiTheme="minorHAnsi" w:hAnsiTheme="minorHAnsi"/>
        </w:rPr>
        <w:t>10.12</w:t>
      </w:r>
    </w:ins>
    <w:r w:rsidRPr="00486DA5">
      <w:rPr>
        <w:rFonts w:asciiTheme="minorHAnsi" w:hAnsiTheme="minorHAnsi"/>
      </w:rPr>
      <w:t>.</w:t>
    </w:r>
    <w:bookmarkStart w:id="47" w:name="_GoBack"/>
    <w:bookmarkEnd w:id="47"/>
    <w:del w:id="48" w:author="Autor">
      <w:r w:rsidRPr="00486DA5" w:rsidDel="001C36F5">
        <w:rPr>
          <w:rFonts w:asciiTheme="minorHAnsi" w:hAnsiTheme="minorHAnsi"/>
        </w:rPr>
        <w:delText xml:space="preserve"> </w:delText>
      </w:r>
    </w:del>
    <w:r w:rsidRPr="00486DA5">
      <w:rPr>
        <w:rFonts w:asciiTheme="minorHAnsi" w:hAnsiTheme="minorHAnsi"/>
      </w:rPr>
      <w:t>2019</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2A" w:rsidRDefault="004F162A">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1"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9"/>
  </w:num>
  <w:num w:numId="6">
    <w:abstractNumId w:val="10"/>
  </w:num>
  <w:num w:numId="7">
    <w:abstractNumId w:val="24"/>
  </w:num>
  <w:num w:numId="8">
    <w:abstractNumId w:val="38"/>
  </w:num>
  <w:num w:numId="9">
    <w:abstractNumId w:val="27"/>
  </w:num>
  <w:num w:numId="10">
    <w:abstractNumId w:val="23"/>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9"/>
  </w:num>
  <w:num w:numId="18">
    <w:abstractNumId w:val="35"/>
  </w:num>
  <w:num w:numId="19">
    <w:abstractNumId w:val="8"/>
  </w:num>
  <w:num w:numId="20">
    <w:abstractNumId w:val="30"/>
  </w:num>
  <w:num w:numId="21">
    <w:abstractNumId w:val="9"/>
  </w:num>
  <w:num w:numId="22">
    <w:abstractNumId w:val="16"/>
  </w:num>
  <w:num w:numId="23">
    <w:abstractNumId w:val="26"/>
  </w:num>
  <w:num w:numId="24">
    <w:abstractNumId w:val="7"/>
  </w:num>
  <w:num w:numId="25">
    <w:abstractNumId w:val="15"/>
  </w:num>
  <w:num w:numId="26">
    <w:abstractNumId w:val="2"/>
  </w:num>
  <w:num w:numId="27">
    <w:abstractNumId w:val="37"/>
  </w:num>
  <w:num w:numId="28">
    <w:abstractNumId w:val="1"/>
  </w:num>
  <w:num w:numId="29">
    <w:abstractNumId w:val="18"/>
  </w:num>
  <w:num w:numId="30">
    <w:abstractNumId w:val="25"/>
  </w:num>
  <w:num w:numId="31">
    <w:abstractNumId w:val="31"/>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4"/>
  </w:num>
  <w:num w:numId="35">
    <w:abstractNumId w:val="33"/>
  </w:num>
  <w:num w:numId="36">
    <w:abstractNumId w:val="32"/>
  </w:num>
  <w:num w:numId="37">
    <w:abstractNumId w:val="13"/>
  </w:num>
  <w:num w:numId="38">
    <w:abstractNumId w:val="33"/>
  </w:num>
  <w:num w:numId="39">
    <w:abstractNumId w:val="36"/>
  </w:num>
  <w:num w:numId="40">
    <w:abstractNumId w:val="22"/>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13AFF"/>
    <w:rsid w:val="00032650"/>
    <w:rsid w:val="000410D3"/>
    <w:rsid w:val="00042C47"/>
    <w:rsid w:val="000433DF"/>
    <w:rsid w:val="00054C55"/>
    <w:rsid w:val="0006409B"/>
    <w:rsid w:val="000759C3"/>
    <w:rsid w:val="0008165B"/>
    <w:rsid w:val="000843F6"/>
    <w:rsid w:val="000868F8"/>
    <w:rsid w:val="00093E2C"/>
    <w:rsid w:val="000B1713"/>
    <w:rsid w:val="000B7709"/>
    <w:rsid w:val="000C1538"/>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3F0F"/>
    <w:rsid w:val="001548D6"/>
    <w:rsid w:val="00160B58"/>
    <w:rsid w:val="001760A1"/>
    <w:rsid w:val="001823BE"/>
    <w:rsid w:val="00182A12"/>
    <w:rsid w:val="00182BAE"/>
    <w:rsid w:val="001A0243"/>
    <w:rsid w:val="001A48D2"/>
    <w:rsid w:val="001A4AA9"/>
    <w:rsid w:val="001B5B63"/>
    <w:rsid w:val="001C36F5"/>
    <w:rsid w:val="001C3B66"/>
    <w:rsid w:val="001E0696"/>
    <w:rsid w:val="001E0F9C"/>
    <w:rsid w:val="001E1947"/>
    <w:rsid w:val="001E486C"/>
    <w:rsid w:val="001E75C3"/>
    <w:rsid w:val="001F122D"/>
    <w:rsid w:val="001F2B3B"/>
    <w:rsid w:val="001F7C53"/>
    <w:rsid w:val="00203711"/>
    <w:rsid w:val="002058E2"/>
    <w:rsid w:val="002106BF"/>
    <w:rsid w:val="00220D59"/>
    <w:rsid w:val="00222202"/>
    <w:rsid w:val="002366FB"/>
    <w:rsid w:val="002559EC"/>
    <w:rsid w:val="00256D34"/>
    <w:rsid w:val="00261CB1"/>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C58"/>
    <w:rsid w:val="003B475A"/>
    <w:rsid w:val="003C0129"/>
    <w:rsid w:val="003C1D64"/>
    <w:rsid w:val="003C216A"/>
    <w:rsid w:val="003C2776"/>
    <w:rsid w:val="003C2E8D"/>
    <w:rsid w:val="003C3A87"/>
    <w:rsid w:val="003E149B"/>
    <w:rsid w:val="003F0073"/>
    <w:rsid w:val="003F019E"/>
    <w:rsid w:val="003F114F"/>
    <w:rsid w:val="0040457B"/>
    <w:rsid w:val="00405256"/>
    <w:rsid w:val="00411E54"/>
    <w:rsid w:val="00412BEC"/>
    <w:rsid w:val="00426411"/>
    <w:rsid w:val="00427AC3"/>
    <w:rsid w:val="004339EF"/>
    <w:rsid w:val="00443FDB"/>
    <w:rsid w:val="00457539"/>
    <w:rsid w:val="00457E96"/>
    <w:rsid w:val="004641E9"/>
    <w:rsid w:val="00464FBA"/>
    <w:rsid w:val="00474530"/>
    <w:rsid w:val="00486DA5"/>
    <w:rsid w:val="0049308C"/>
    <w:rsid w:val="00496D8C"/>
    <w:rsid w:val="004A0D1A"/>
    <w:rsid w:val="004A3880"/>
    <w:rsid w:val="004A420E"/>
    <w:rsid w:val="004C26CB"/>
    <w:rsid w:val="004C39D3"/>
    <w:rsid w:val="004D5878"/>
    <w:rsid w:val="004E0842"/>
    <w:rsid w:val="004E3BDC"/>
    <w:rsid w:val="004F162A"/>
    <w:rsid w:val="004F1AED"/>
    <w:rsid w:val="004F28B9"/>
    <w:rsid w:val="004F35ED"/>
    <w:rsid w:val="004F46AD"/>
    <w:rsid w:val="004F5882"/>
    <w:rsid w:val="004F5F97"/>
    <w:rsid w:val="005006D9"/>
    <w:rsid w:val="00501BD4"/>
    <w:rsid w:val="005027B4"/>
    <w:rsid w:val="00516E80"/>
    <w:rsid w:val="00520519"/>
    <w:rsid w:val="00520D75"/>
    <w:rsid w:val="005236E4"/>
    <w:rsid w:val="00555B34"/>
    <w:rsid w:val="00556BC9"/>
    <w:rsid w:val="00556F31"/>
    <w:rsid w:val="0058004C"/>
    <w:rsid w:val="00580B4E"/>
    <w:rsid w:val="00584A3E"/>
    <w:rsid w:val="0059084E"/>
    <w:rsid w:val="00590E5F"/>
    <w:rsid w:val="00593B81"/>
    <w:rsid w:val="005B36C0"/>
    <w:rsid w:val="005C1D7C"/>
    <w:rsid w:val="005C5663"/>
    <w:rsid w:val="005D4071"/>
    <w:rsid w:val="005D5FC6"/>
    <w:rsid w:val="005D616C"/>
    <w:rsid w:val="005E3DDC"/>
    <w:rsid w:val="005E75DE"/>
    <w:rsid w:val="005F0997"/>
    <w:rsid w:val="005F4F5A"/>
    <w:rsid w:val="005F5C8C"/>
    <w:rsid w:val="0060188D"/>
    <w:rsid w:val="0062456D"/>
    <w:rsid w:val="0062678C"/>
    <w:rsid w:val="006322F4"/>
    <w:rsid w:val="00634B7F"/>
    <w:rsid w:val="006419B3"/>
    <w:rsid w:val="0064229B"/>
    <w:rsid w:val="0065263E"/>
    <w:rsid w:val="00656EAE"/>
    <w:rsid w:val="00670399"/>
    <w:rsid w:val="00675178"/>
    <w:rsid w:val="006757D5"/>
    <w:rsid w:val="00681F15"/>
    <w:rsid w:val="0069226A"/>
    <w:rsid w:val="006937F7"/>
    <w:rsid w:val="00693CE3"/>
    <w:rsid w:val="00696ABE"/>
    <w:rsid w:val="006A57A8"/>
    <w:rsid w:val="006A6E11"/>
    <w:rsid w:val="006B1150"/>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700301"/>
    <w:rsid w:val="00702071"/>
    <w:rsid w:val="00702BAC"/>
    <w:rsid w:val="00704476"/>
    <w:rsid w:val="007062A2"/>
    <w:rsid w:val="007065EB"/>
    <w:rsid w:val="00707989"/>
    <w:rsid w:val="00721C48"/>
    <w:rsid w:val="00722109"/>
    <w:rsid w:val="0072344A"/>
    <w:rsid w:val="00725E83"/>
    <w:rsid w:val="00732310"/>
    <w:rsid w:val="0073464D"/>
    <w:rsid w:val="0074457F"/>
    <w:rsid w:val="00744EC8"/>
    <w:rsid w:val="00752228"/>
    <w:rsid w:val="00760545"/>
    <w:rsid w:val="00767360"/>
    <w:rsid w:val="007675D2"/>
    <w:rsid w:val="0077059F"/>
    <w:rsid w:val="00784ECE"/>
    <w:rsid w:val="007A2804"/>
    <w:rsid w:val="007A449C"/>
    <w:rsid w:val="007A576A"/>
    <w:rsid w:val="007A75DE"/>
    <w:rsid w:val="007B0FCE"/>
    <w:rsid w:val="007B1092"/>
    <w:rsid w:val="007B7BB5"/>
    <w:rsid w:val="007C40AA"/>
    <w:rsid w:val="007C4DA2"/>
    <w:rsid w:val="007C73DE"/>
    <w:rsid w:val="007D67C1"/>
    <w:rsid w:val="007E30F3"/>
    <w:rsid w:val="007E7CA9"/>
    <w:rsid w:val="007E7DDB"/>
    <w:rsid w:val="007F1310"/>
    <w:rsid w:val="007F2F54"/>
    <w:rsid w:val="007F7D05"/>
    <w:rsid w:val="008015C2"/>
    <w:rsid w:val="00805EE4"/>
    <w:rsid w:val="0080637E"/>
    <w:rsid w:val="00810DAA"/>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3A3"/>
    <w:rsid w:val="008A3A69"/>
    <w:rsid w:val="008A6C99"/>
    <w:rsid w:val="008B1F86"/>
    <w:rsid w:val="008B6623"/>
    <w:rsid w:val="008D3CAF"/>
    <w:rsid w:val="008D4AA1"/>
    <w:rsid w:val="00905BAA"/>
    <w:rsid w:val="0091026C"/>
    <w:rsid w:val="009125E4"/>
    <w:rsid w:val="00925266"/>
    <w:rsid w:val="009260DA"/>
    <w:rsid w:val="009379CE"/>
    <w:rsid w:val="00942160"/>
    <w:rsid w:val="009446DF"/>
    <w:rsid w:val="00946089"/>
    <w:rsid w:val="00956712"/>
    <w:rsid w:val="00956F39"/>
    <w:rsid w:val="00965333"/>
    <w:rsid w:val="00981E8D"/>
    <w:rsid w:val="00982956"/>
    <w:rsid w:val="0098515C"/>
    <w:rsid w:val="00992988"/>
    <w:rsid w:val="00993978"/>
    <w:rsid w:val="0099678D"/>
    <w:rsid w:val="009A02E9"/>
    <w:rsid w:val="009A53BF"/>
    <w:rsid w:val="009B0E75"/>
    <w:rsid w:val="009B6A1C"/>
    <w:rsid w:val="009C2449"/>
    <w:rsid w:val="009C4BE5"/>
    <w:rsid w:val="009D0DD2"/>
    <w:rsid w:val="009D6018"/>
    <w:rsid w:val="009D6F6E"/>
    <w:rsid w:val="009E307B"/>
    <w:rsid w:val="009F0023"/>
    <w:rsid w:val="009F06BF"/>
    <w:rsid w:val="009F690C"/>
    <w:rsid w:val="00A16CAF"/>
    <w:rsid w:val="00A2390D"/>
    <w:rsid w:val="00A250D1"/>
    <w:rsid w:val="00A27BEC"/>
    <w:rsid w:val="00A32035"/>
    <w:rsid w:val="00A3426C"/>
    <w:rsid w:val="00A356C4"/>
    <w:rsid w:val="00A4470A"/>
    <w:rsid w:val="00A565C7"/>
    <w:rsid w:val="00A57707"/>
    <w:rsid w:val="00A64129"/>
    <w:rsid w:val="00A70824"/>
    <w:rsid w:val="00A7096E"/>
    <w:rsid w:val="00A72573"/>
    <w:rsid w:val="00A72653"/>
    <w:rsid w:val="00A73753"/>
    <w:rsid w:val="00A73EF2"/>
    <w:rsid w:val="00A75F7B"/>
    <w:rsid w:val="00A77A9A"/>
    <w:rsid w:val="00A846F6"/>
    <w:rsid w:val="00A91B49"/>
    <w:rsid w:val="00AA0BC9"/>
    <w:rsid w:val="00AA0BD9"/>
    <w:rsid w:val="00AA49FC"/>
    <w:rsid w:val="00AA569A"/>
    <w:rsid w:val="00AB1E80"/>
    <w:rsid w:val="00AB6516"/>
    <w:rsid w:val="00AC139D"/>
    <w:rsid w:val="00AC3856"/>
    <w:rsid w:val="00AD086E"/>
    <w:rsid w:val="00AD5119"/>
    <w:rsid w:val="00AD5488"/>
    <w:rsid w:val="00AD7F63"/>
    <w:rsid w:val="00AE19A1"/>
    <w:rsid w:val="00AE1B07"/>
    <w:rsid w:val="00AE4F66"/>
    <w:rsid w:val="00AE5BC5"/>
    <w:rsid w:val="00AE7AC4"/>
    <w:rsid w:val="00B13132"/>
    <w:rsid w:val="00B133B1"/>
    <w:rsid w:val="00B179F9"/>
    <w:rsid w:val="00B206B1"/>
    <w:rsid w:val="00B22BB6"/>
    <w:rsid w:val="00B27D84"/>
    <w:rsid w:val="00B376A4"/>
    <w:rsid w:val="00B4267B"/>
    <w:rsid w:val="00B517DF"/>
    <w:rsid w:val="00B51B6F"/>
    <w:rsid w:val="00B534C5"/>
    <w:rsid w:val="00B538B7"/>
    <w:rsid w:val="00B54872"/>
    <w:rsid w:val="00B62B84"/>
    <w:rsid w:val="00B64D5E"/>
    <w:rsid w:val="00B66BB3"/>
    <w:rsid w:val="00B70CCD"/>
    <w:rsid w:val="00B731F7"/>
    <w:rsid w:val="00B822E1"/>
    <w:rsid w:val="00B8485F"/>
    <w:rsid w:val="00B90979"/>
    <w:rsid w:val="00B94CDA"/>
    <w:rsid w:val="00BA06FA"/>
    <w:rsid w:val="00BA2B0B"/>
    <w:rsid w:val="00BA3458"/>
    <w:rsid w:val="00BA5696"/>
    <w:rsid w:val="00BB5EF4"/>
    <w:rsid w:val="00BE48FD"/>
    <w:rsid w:val="00BE588D"/>
    <w:rsid w:val="00C02E58"/>
    <w:rsid w:val="00C07594"/>
    <w:rsid w:val="00C126A9"/>
    <w:rsid w:val="00C14E77"/>
    <w:rsid w:val="00C173A7"/>
    <w:rsid w:val="00C20634"/>
    <w:rsid w:val="00C3240E"/>
    <w:rsid w:val="00C466CC"/>
    <w:rsid w:val="00C46BC2"/>
    <w:rsid w:val="00C47E3D"/>
    <w:rsid w:val="00C51E0C"/>
    <w:rsid w:val="00C62740"/>
    <w:rsid w:val="00C70AC1"/>
    <w:rsid w:val="00C7256E"/>
    <w:rsid w:val="00C750F4"/>
    <w:rsid w:val="00C77BE2"/>
    <w:rsid w:val="00C83BC1"/>
    <w:rsid w:val="00C83DE8"/>
    <w:rsid w:val="00C9226B"/>
    <w:rsid w:val="00CA0926"/>
    <w:rsid w:val="00CA28A0"/>
    <w:rsid w:val="00CB2D87"/>
    <w:rsid w:val="00CB62FF"/>
    <w:rsid w:val="00CC755B"/>
    <w:rsid w:val="00CD1A3F"/>
    <w:rsid w:val="00CD1CCE"/>
    <w:rsid w:val="00CD1F9C"/>
    <w:rsid w:val="00CD2DDB"/>
    <w:rsid w:val="00CD6449"/>
    <w:rsid w:val="00CE0EB4"/>
    <w:rsid w:val="00CE105A"/>
    <w:rsid w:val="00CF13BE"/>
    <w:rsid w:val="00CF428C"/>
    <w:rsid w:val="00CF549F"/>
    <w:rsid w:val="00CF6BF5"/>
    <w:rsid w:val="00D07CD0"/>
    <w:rsid w:val="00D161DD"/>
    <w:rsid w:val="00D16C26"/>
    <w:rsid w:val="00D21B3C"/>
    <w:rsid w:val="00D225FC"/>
    <w:rsid w:val="00D26AC5"/>
    <w:rsid w:val="00D458E0"/>
    <w:rsid w:val="00D54E4A"/>
    <w:rsid w:val="00D6511F"/>
    <w:rsid w:val="00D65B7E"/>
    <w:rsid w:val="00D669F2"/>
    <w:rsid w:val="00D80C37"/>
    <w:rsid w:val="00D846A6"/>
    <w:rsid w:val="00D84B5F"/>
    <w:rsid w:val="00D9323A"/>
    <w:rsid w:val="00D95256"/>
    <w:rsid w:val="00D956EF"/>
    <w:rsid w:val="00D973A8"/>
    <w:rsid w:val="00DA0CE9"/>
    <w:rsid w:val="00DA0F05"/>
    <w:rsid w:val="00DB2F92"/>
    <w:rsid w:val="00DB4816"/>
    <w:rsid w:val="00DC383E"/>
    <w:rsid w:val="00DC6870"/>
    <w:rsid w:val="00DD439D"/>
    <w:rsid w:val="00DE11D5"/>
    <w:rsid w:val="00DE151E"/>
    <w:rsid w:val="00DE504E"/>
    <w:rsid w:val="00DE61BD"/>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5DDB"/>
    <w:rsid w:val="00E83F30"/>
    <w:rsid w:val="00E879F7"/>
    <w:rsid w:val="00E90B16"/>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05251"/>
    <w:rsid w:val="00F1158C"/>
    <w:rsid w:val="00F14295"/>
    <w:rsid w:val="00F14B1F"/>
    <w:rsid w:val="00F26217"/>
    <w:rsid w:val="00F3536D"/>
    <w:rsid w:val="00F40C86"/>
    <w:rsid w:val="00F4420F"/>
    <w:rsid w:val="00F47EA2"/>
    <w:rsid w:val="00F622D4"/>
    <w:rsid w:val="00F64CD0"/>
    <w:rsid w:val="00F65ADE"/>
    <w:rsid w:val="00F65C37"/>
    <w:rsid w:val="00F678E1"/>
    <w:rsid w:val="00F67B21"/>
    <w:rsid w:val="00F712D0"/>
    <w:rsid w:val="00F75B36"/>
    <w:rsid w:val="00F77996"/>
    <w:rsid w:val="00F81FAC"/>
    <w:rsid w:val="00F85DB3"/>
    <w:rsid w:val="00F875B0"/>
    <w:rsid w:val="00F90FE8"/>
    <w:rsid w:val="00F9461C"/>
    <w:rsid w:val="00F97977"/>
    <w:rsid w:val="00FA1568"/>
    <w:rsid w:val="00FA21EE"/>
    <w:rsid w:val="00FA40F8"/>
    <w:rsid w:val="00FA5D31"/>
    <w:rsid w:val="00FB04BF"/>
    <w:rsid w:val="00FB12FF"/>
    <w:rsid w:val="00FB5F38"/>
    <w:rsid w:val="00FB63F4"/>
    <w:rsid w:val="00FC13EC"/>
    <w:rsid w:val="00FC5CFA"/>
    <w:rsid w:val="00FD6643"/>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210A6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mailto:ipc.cko@vicepremier.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optp.vlada.gov.sk/ine-dokumenty/"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www.finance.gov.sk/Default.aspx?CatID=9348"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C9277-5F7C-4AE9-B9D2-A716083A2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10855</Words>
  <Characters>61880</Characters>
  <Application>Microsoft Office Word</Application>
  <DocSecurity>0</DocSecurity>
  <Lines>515</Lines>
  <Paragraphs>145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2019-09-05T12:13:00Z</dcterms:created>
  <dcterms:modified xsi:type="dcterms:W3CDTF">2019-12-05T12:16:00Z</dcterms:modified>
</cp:coreProperties>
</file>